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72D" w:rsidDel="00174592" w:rsidRDefault="00D4072D">
      <w:pPr>
        <w:rPr>
          <w:del w:id="0" w:author="ad" w:date="2024-12-25T17:48:00Z"/>
          <w:rFonts w:ascii="仿宋_GB2312" w:eastAsia="仿宋_GB2312"/>
        </w:rPr>
      </w:pPr>
    </w:p>
    <w:p w:rsidR="00D4072D" w:rsidDel="00174592" w:rsidRDefault="00D4072D">
      <w:pPr>
        <w:rPr>
          <w:del w:id="1" w:author="ad" w:date="2024-12-25T17:48:00Z"/>
          <w:rFonts w:ascii="仿宋_GB2312" w:eastAsia="仿宋_GB2312"/>
        </w:rPr>
      </w:pPr>
    </w:p>
    <w:p w:rsidR="00D4072D" w:rsidDel="00174592" w:rsidRDefault="00174592">
      <w:pPr>
        <w:spacing w:after="100" w:afterAutospacing="1"/>
        <w:rPr>
          <w:del w:id="2" w:author="ad" w:date="2024-12-25T17:48:00Z"/>
          <w:rFonts w:ascii="仿宋_GB2312" w:eastAsia="仿宋_GB2312"/>
        </w:rPr>
      </w:pPr>
      <w:del w:id="3" w:author="ad" w:date="2024-12-25T17:48:00Z">
        <w:r w:rsidDel="00174592">
          <w:rPr>
            <w:rFonts w:ascii="仿宋_GB2312" w:eastAsia="仿宋_GB2312" w:hint="eastAsia"/>
            <w:noProof/>
          </w:rPr>
          <mc:AlternateContent>
            <mc:Choice Requires="wps">
              <w:drawing>
                <wp:anchor distT="0" distB="0" distL="114300" distR="114300" simplePos="0" relativeHeight="251659264" behindDoc="0" locked="0" layoutInCell="1" allowOverlap="1" wp14:anchorId="54F88D9F" wp14:editId="5E5DFC54">
                  <wp:simplePos x="0" y="0"/>
                  <wp:positionH relativeFrom="column">
                    <wp:posOffset>78740</wp:posOffset>
                  </wp:positionH>
                  <wp:positionV relativeFrom="paragraph">
                    <wp:posOffset>314960</wp:posOffset>
                  </wp:positionV>
                  <wp:extent cx="5495290" cy="1037590"/>
                  <wp:effectExtent l="0" t="0" r="0" b="0"/>
                  <wp:wrapNone/>
                  <wp:docPr id="1" name="文本框 4"/>
                  <wp:cNvGraphicFramePr/>
                  <a:graphic xmlns:a="http://schemas.openxmlformats.org/drawingml/2006/main">
                    <a:graphicData uri="http://schemas.microsoft.com/office/word/2010/wordprocessingShape">
                      <wps:wsp>
                        <wps:cNvSpPr txBox="1"/>
                        <wps:spPr>
                          <a:xfrm>
                            <a:off x="0" y="0"/>
                            <a:ext cx="5495290" cy="1037590"/>
                          </a:xfrm>
                          <a:prstGeom prst="rect">
                            <a:avLst/>
                          </a:prstGeom>
                          <a:noFill/>
                          <a:ln>
                            <a:noFill/>
                          </a:ln>
                        </wps:spPr>
                        <wps:txbx>
                          <w:txbxContent>
                            <w:p w:rsidR="00D4072D" w:rsidRDefault="00174592">
                              <w:pPr>
                                <w:jc w:val="center"/>
                                <w:rPr>
                                  <w:rFonts w:ascii="方正小标宋简体" w:eastAsia="方正小标宋简体" w:hAnsi="宋体"/>
                                  <w:color w:val="FF0000"/>
                                  <w:spacing w:val="-11"/>
                                  <w:w w:val="85"/>
                                  <w:sz w:val="90"/>
                                  <w:szCs w:val="90"/>
                                </w:rPr>
                              </w:pPr>
                              <w:r>
                                <w:rPr>
                                  <w:rFonts w:ascii="方正小标宋简体" w:eastAsia="方正小标宋简体" w:hAnsi="宋体" w:hint="eastAsia"/>
                                  <w:color w:val="FF0000"/>
                                  <w:spacing w:val="-11"/>
                                  <w:w w:val="85"/>
                                  <w:sz w:val="90"/>
                                  <w:szCs w:val="90"/>
                                </w:rPr>
                                <w:t>厦门市住房和建设局文件</w:t>
                              </w:r>
                            </w:p>
                          </w:txbxContent>
                        </wps:txbx>
                        <wps:bodyPr wrap="square" upright="1"/>
                      </wps:wsp>
                    </a:graphicData>
                  </a:graphic>
                </wp:anchor>
              </w:drawing>
            </mc:Choice>
            <mc:Fallback xmlns:wpsCustomData="http://www.wps.cn/officeDocument/2013/wpsCustomData" xmlns:w15="http://schemas.microsoft.com/office/word/2012/wordml">
              <w:pict>
                <v:shape id="文本框 4" o:spid="_x0000_s1026" o:spt="202" type="#_x0000_t202" style="position:absolute;left:0pt;margin-left:6.2pt;margin-top:24.8pt;height:81.7pt;width:432.7pt;z-index:251659264;mso-width-relative:page;mso-height-relative:page;" filled="f" stroked="f" coordsize="21600,21600" o:gfxdata="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Z9LuRNYAAAAJAQAADwAAAAAAAAABACAAAAA4AAAAZHJz&#10;L2Rvd25yZXYueG1sUEsBAhQAFAAAAAgAh07iQKRdV363AQAAXQMAAA4AAAAAAAAAAQAgAAAAOwEA&#10;AGRycy9lMm9Eb2MueG1sUEsFBgAAAAAGAAYAWQEAAGQFAAAAAA==&#10;">
                  <v:fill on="f" focussize="0,0"/>
                  <v:stroke on="f"/>
                  <v:imagedata o:title=""/>
                  <o:lock v:ext="edit" aspectratio="f"/>
                  <v:textbox>
                    <w:txbxContent>
                      <w:p>
                        <w:pPr>
                          <w:jc w:val="center"/>
                          <w:rPr>
                            <w:rFonts w:hint="eastAsia" w:ascii="方正小标宋简体" w:hAnsi="宋体" w:eastAsia="方正小标宋简体"/>
                            <w:color w:val="FF0000"/>
                            <w:spacing w:val="-11"/>
                            <w:w w:val="85"/>
                            <w:sz w:val="90"/>
                            <w:szCs w:val="90"/>
                          </w:rPr>
                        </w:pPr>
                        <w:r>
                          <w:rPr>
                            <w:rFonts w:hint="eastAsia" w:ascii="方正小标宋简体" w:hAnsi="宋体" w:eastAsia="方正小标宋简体"/>
                            <w:color w:val="FF0000"/>
                            <w:spacing w:val="-11"/>
                            <w:w w:val="85"/>
                            <w:sz w:val="90"/>
                            <w:szCs w:val="90"/>
                          </w:rPr>
                          <w:t>厦门市住房和建设局文件</w:t>
                        </w:r>
                      </w:p>
                    </w:txbxContent>
                  </v:textbox>
                </v:shape>
              </w:pict>
            </mc:Fallback>
          </mc:AlternateContent>
        </w:r>
      </w:del>
    </w:p>
    <w:p w:rsidR="00D4072D" w:rsidDel="00174592" w:rsidRDefault="00D4072D">
      <w:pPr>
        <w:rPr>
          <w:del w:id="4" w:author="ad" w:date="2024-12-25T17:48:00Z"/>
          <w:rFonts w:ascii="仿宋_GB2312" w:eastAsia="仿宋_GB2312"/>
        </w:rPr>
      </w:pPr>
    </w:p>
    <w:p w:rsidR="00D4072D" w:rsidDel="00174592" w:rsidRDefault="00D4072D">
      <w:pPr>
        <w:jc w:val="center"/>
        <w:rPr>
          <w:del w:id="5" w:author="ad" w:date="2024-12-25T17:48:00Z"/>
          <w:rFonts w:ascii="仿宋_GB2312"/>
        </w:rPr>
      </w:pPr>
    </w:p>
    <w:p w:rsidR="00D4072D" w:rsidDel="00174592" w:rsidRDefault="00D4072D">
      <w:pPr>
        <w:jc w:val="center"/>
        <w:rPr>
          <w:del w:id="6" w:author="ad" w:date="2024-12-25T17:48:00Z"/>
          <w:rFonts w:ascii="仿宋_GB2312"/>
        </w:rPr>
      </w:pPr>
    </w:p>
    <w:p w:rsidR="00D4072D" w:rsidDel="00174592" w:rsidRDefault="00D4072D">
      <w:pPr>
        <w:spacing w:line="440" w:lineRule="exact"/>
        <w:rPr>
          <w:del w:id="7" w:author="ad" w:date="2024-12-25T17:48:00Z"/>
          <w:rFonts w:ascii="仿宋_GB2312"/>
        </w:rPr>
      </w:pPr>
    </w:p>
    <w:p w:rsidR="00D4072D" w:rsidDel="00174592" w:rsidRDefault="00174592">
      <w:pPr>
        <w:spacing w:line="440" w:lineRule="exact"/>
        <w:ind w:firstLineChars="100" w:firstLine="316"/>
        <w:jc w:val="center"/>
        <w:rPr>
          <w:del w:id="8" w:author="ad" w:date="2024-12-25T17:48:00Z"/>
          <w:rFonts w:ascii="楷体_GB2312" w:eastAsia="楷体_GB2312" w:hAnsi="楷体_GB2312" w:cs="楷体_GB2312"/>
        </w:rPr>
      </w:pPr>
      <w:del w:id="9" w:author="ad" w:date="2024-12-25T17:48:00Z">
        <w:r w:rsidDel="00174592">
          <w:rPr>
            <w:rFonts w:ascii="仿宋_GB2312" w:eastAsia="仿宋_GB2312" w:hint="eastAsia"/>
            <w:color w:val="000000"/>
          </w:rPr>
          <w:delText>厦住建</w:delText>
        </w:r>
        <w:r w:rsidDel="00174592">
          <w:rPr>
            <w:rFonts w:ascii="仿宋_GB2312" w:eastAsia="仿宋_GB2312" w:hint="eastAsia"/>
            <w:color w:val="000000"/>
          </w:rPr>
          <w:delText>消</w:delText>
        </w:r>
        <w:r w:rsidDel="00174592">
          <w:rPr>
            <w:rFonts w:ascii="仿宋_GB2312" w:eastAsia="仿宋_GB2312" w:hint="eastAsia"/>
            <w:color w:val="000000"/>
            <w:spacing w:val="-10"/>
          </w:rPr>
          <w:delText>〔</w:delText>
        </w:r>
        <w:r w:rsidDel="00174592">
          <w:rPr>
            <w:rFonts w:ascii="仿宋_GB2312" w:eastAsia="仿宋_GB2312" w:hint="eastAsia"/>
            <w:color w:val="000000"/>
          </w:rPr>
          <w:delText>2024</w:delText>
        </w:r>
        <w:r w:rsidDel="00174592">
          <w:rPr>
            <w:rFonts w:ascii="仿宋_GB2312" w:eastAsia="仿宋_GB2312" w:hint="eastAsia"/>
            <w:color w:val="000000"/>
          </w:rPr>
          <w:delText>〕</w:delText>
        </w:r>
        <w:r w:rsidDel="00174592">
          <w:rPr>
            <w:rFonts w:ascii="仿宋_GB2312" w:eastAsia="仿宋_GB2312" w:hint="eastAsia"/>
            <w:color w:val="000000"/>
          </w:rPr>
          <w:delText>21</w:delText>
        </w:r>
        <w:r w:rsidDel="00174592">
          <w:rPr>
            <w:rFonts w:ascii="仿宋_GB2312" w:eastAsia="仿宋_GB2312" w:hint="eastAsia"/>
            <w:color w:val="000000"/>
          </w:rPr>
          <w:delText>号</w:delText>
        </w:r>
      </w:del>
    </w:p>
    <w:p w:rsidR="00D4072D" w:rsidDel="00174592" w:rsidRDefault="00174592">
      <w:pPr>
        <w:rPr>
          <w:del w:id="10" w:author="ad" w:date="2024-12-25T17:48:00Z"/>
          <w:rFonts w:ascii="仿宋_GB2312" w:eastAsia="仿宋_GB2312"/>
          <w:sz w:val="28"/>
          <w:szCs w:val="28"/>
        </w:rPr>
      </w:pPr>
      <w:del w:id="11" w:author="ad" w:date="2024-12-25T17:48:00Z">
        <w:r w:rsidDel="00174592">
          <w:rPr>
            <w:rFonts w:ascii="仿宋_GB2312" w:hAnsi="宋体" w:hint="eastAsia"/>
            <w:noProof/>
          </w:rPr>
          <mc:AlternateContent>
            <mc:Choice Requires="wps">
              <w:drawing>
                <wp:anchor distT="0" distB="0" distL="114300" distR="114300" simplePos="0" relativeHeight="251660288" behindDoc="0" locked="0" layoutInCell="1" allowOverlap="1" wp14:anchorId="31B6D3AD" wp14:editId="4DE3716F">
                  <wp:simplePos x="0" y="0"/>
                  <wp:positionH relativeFrom="column">
                    <wp:posOffset>-15240</wp:posOffset>
                  </wp:positionH>
                  <wp:positionV relativeFrom="paragraph">
                    <wp:posOffset>110490</wp:posOffset>
                  </wp:positionV>
                  <wp:extent cx="5633720" cy="36195"/>
                  <wp:effectExtent l="0" t="0" r="0" b="0"/>
                  <wp:wrapNone/>
                  <wp:docPr id="2" name="直线 6"/>
                  <wp:cNvGraphicFramePr/>
                  <a:graphic xmlns:a="http://schemas.openxmlformats.org/drawingml/2006/main">
                    <a:graphicData uri="http://schemas.microsoft.com/office/word/2010/wordprocessingShape">
                      <wps:wsp>
                        <wps:cNvCnPr/>
                        <wps:spPr>
                          <a:xfrm flipV="1">
                            <a:off x="0" y="0"/>
                            <a:ext cx="5633720" cy="36195"/>
                          </a:xfrm>
                          <a:prstGeom prst="line">
                            <a:avLst/>
                          </a:prstGeom>
                          <a:ln w="36068"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6" o:spid="_x0000_s1026" o:spt="20" style="position:absolute;left:0pt;flip:y;margin-left:-1.2pt;margin-top:8.7pt;height:2.85pt;width:443.6pt;z-index:251660288;mso-width-relative:page;mso-height-relative:page;" filled="f" stroked="t" coordsize="21600,21600" o:gfxdata="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LqtNiNkAAAAIAQAADwAAAAAAAAABACAAAAA4&#10;AAAAZHJzL2Rvd25yZXYueG1sUEsBAhQAFAAAAAgAh07iQJI1d23zAQAA6gMAAA4AAAAAAAAAAQAg&#10;AAAAPgEAAGRycy9lMm9Eb2MueG1sUEsFBgAAAAAGAAYAWQEAAKMFAAAAAA==&#10;">
                  <v:fill on="f" focussize="0,0"/>
                  <v:stroke weight="2.84pt" color="#FF0000" joinstyle="round"/>
                  <v:imagedata o:title=""/>
                  <o:lock v:ext="edit" aspectratio="f"/>
                </v:line>
              </w:pict>
            </mc:Fallback>
          </mc:AlternateContent>
        </w:r>
      </w:del>
    </w:p>
    <w:p w:rsidR="00D4072D" w:rsidDel="00174592" w:rsidRDefault="00D4072D">
      <w:pPr>
        <w:pStyle w:val="ab"/>
        <w:shd w:val="clear" w:color="auto" w:fill="FFFFFF"/>
        <w:spacing w:before="0" w:beforeAutospacing="0" w:after="0" w:afterAutospacing="0" w:line="560" w:lineRule="exact"/>
        <w:jc w:val="center"/>
        <w:rPr>
          <w:del w:id="12" w:author="ad" w:date="2024-12-25T17:48:00Z"/>
          <w:rFonts w:ascii="方正小标宋简体" w:eastAsia="方正小标宋简体" w:hAnsi="方正小标宋简体" w:cs="方正小标宋简体"/>
          <w:sz w:val="44"/>
          <w:szCs w:val="44"/>
          <w:shd w:val="clear" w:color="auto" w:fill="FFFFFF"/>
        </w:rPr>
      </w:pPr>
    </w:p>
    <w:p w:rsidR="00D4072D" w:rsidDel="00174592" w:rsidRDefault="00174592">
      <w:pPr>
        <w:pStyle w:val="ab"/>
        <w:shd w:val="clear" w:color="auto" w:fill="FFFFFF"/>
        <w:spacing w:before="0" w:beforeAutospacing="0" w:after="0" w:afterAutospacing="0" w:line="560" w:lineRule="exact"/>
        <w:jc w:val="center"/>
        <w:rPr>
          <w:del w:id="13" w:author="ad" w:date="2024-12-25T17:48:00Z"/>
          <w:rFonts w:ascii="方正小标宋简体" w:eastAsia="方正小标宋简体" w:hAnsi="方正小标宋简体" w:cs="方正小标宋简体"/>
          <w:sz w:val="44"/>
          <w:szCs w:val="44"/>
          <w:shd w:val="clear" w:color="auto" w:fill="FFFFFF"/>
        </w:rPr>
      </w:pPr>
      <w:del w:id="14" w:author="ad" w:date="2024-12-25T17:48:00Z">
        <w:r w:rsidDel="00174592">
          <w:rPr>
            <w:rFonts w:ascii="方正小标宋简体" w:eastAsia="方正小标宋简体" w:hAnsi="方正小标宋简体" w:cs="方正小标宋简体" w:hint="eastAsia"/>
            <w:sz w:val="44"/>
            <w:szCs w:val="44"/>
            <w:shd w:val="clear" w:color="auto" w:fill="FFFFFF"/>
          </w:rPr>
          <w:delText>厦门市住房和建设局关于印发建设工程</w:delText>
        </w:r>
      </w:del>
    </w:p>
    <w:p w:rsidR="00D4072D" w:rsidDel="00174592" w:rsidRDefault="00174592">
      <w:pPr>
        <w:pStyle w:val="ab"/>
        <w:shd w:val="clear" w:color="auto" w:fill="FFFFFF"/>
        <w:spacing w:before="0" w:beforeAutospacing="0" w:after="0" w:afterAutospacing="0" w:line="560" w:lineRule="exact"/>
        <w:jc w:val="center"/>
        <w:rPr>
          <w:del w:id="15" w:author="ad" w:date="2024-12-25T17:48:00Z"/>
          <w:rFonts w:ascii="方正小标宋简体" w:eastAsia="方正小标宋简体" w:hAnsi="方正小标宋简体" w:cs="方正小标宋简体"/>
          <w:sz w:val="44"/>
          <w:szCs w:val="44"/>
          <w:shd w:val="clear" w:color="auto" w:fill="FFFFFF"/>
        </w:rPr>
      </w:pPr>
      <w:del w:id="16" w:author="ad" w:date="2024-12-25T17:48:00Z">
        <w:r w:rsidDel="00174592">
          <w:rPr>
            <w:rFonts w:ascii="方正小标宋简体" w:eastAsia="方正小标宋简体" w:hAnsi="方正小标宋简体" w:cs="方正小标宋简体" w:hint="eastAsia"/>
            <w:sz w:val="44"/>
            <w:szCs w:val="44"/>
            <w:shd w:val="clear" w:color="auto" w:fill="FFFFFF"/>
          </w:rPr>
          <w:delText>竣工验收</w:delText>
        </w:r>
        <w:r w:rsidDel="00174592">
          <w:rPr>
            <w:rFonts w:ascii="方正小标宋简体" w:eastAsia="方正小标宋简体" w:hAnsi="方正小标宋简体" w:cs="方正小标宋简体" w:hint="eastAsia"/>
            <w:sz w:val="44"/>
            <w:szCs w:val="44"/>
            <w:shd w:val="clear" w:color="auto" w:fill="FFFFFF"/>
          </w:rPr>
          <w:delText>消防查验技术服务机构及其项目</w:delText>
        </w:r>
      </w:del>
    </w:p>
    <w:p w:rsidR="00D4072D" w:rsidDel="00174592" w:rsidRDefault="00174592">
      <w:pPr>
        <w:pStyle w:val="ab"/>
        <w:shd w:val="clear" w:color="auto" w:fill="FFFFFF"/>
        <w:spacing w:before="0" w:beforeAutospacing="0" w:after="0" w:afterAutospacing="0" w:line="560" w:lineRule="exact"/>
        <w:jc w:val="center"/>
        <w:rPr>
          <w:del w:id="17" w:author="ad" w:date="2024-12-25T17:48:00Z"/>
          <w:rFonts w:ascii="方正小标宋简体" w:eastAsia="方正小标宋简体" w:hAnsi="方正小标宋简体" w:cs="方正小标宋简体"/>
          <w:sz w:val="44"/>
          <w:szCs w:val="44"/>
          <w:shd w:val="clear" w:color="auto" w:fill="FFFFFF"/>
        </w:rPr>
      </w:pPr>
      <w:del w:id="18" w:author="ad" w:date="2024-12-25T17:48:00Z">
        <w:r w:rsidDel="00174592">
          <w:rPr>
            <w:rFonts w:ascii="方正小标宋简体" w:eastAsia="方正小标宋简体" w:hAnsi="方正小标宋简体" w:cs="方正小标宋简体" w:hint="eastAsia"/>
            <w:sz w:val="44"/>
            <w:szCs w:val="44"/>
            <w:shd w:val="clear" w:color="auto" w:fill="FFFFFF"/>
          </w:rPr>
          <w:delText>负责人</w:delText>
        </w:r>
        <w:r w:rsidDel="00174592">
          <w:rPr>
            <w:rFonts w:ascii="方正小标宋简体" w:eastAsia="方正小标宋简体" w:hAnsi="方正小标宋简体" w:cs="方正小标宋简体" w:hint="eastAsia"/>
            <w:sz w:val="44"/>
            <w:szCs w:val="44"/>
            <w:shd w:val="clear" w:color="auto" w:fill="FFFFFF"/>
          </w:rPr>
          <w:delText>信用评价</w:delText>
        </w:r>
        <w:r w:rsidDel="00174592">
          <w:rPr>
            <w:rFonts w:ascii="方正小标宋简体" w:eastAsia="方正小标宋简体" w:hAnsi="方正小标宋简体" w:cs="方正小标宋简体" w:hint="eastAsia"/>
            <w:sz w:val="44"/>
            <w:szCs w:val="44"/>
            <w:shd w:val="clear" w:color="auto" w:fill="FFFFFF"/>
          </w:rPr>
          <w:delText>计分办法的通知</w:delText>
        </w:r>
      </w:del>
    </w:p>
    <w:p w:rsidR="00D4072D" w:rsidDel="00174592" w:rsidRDefault="00D4072D">
      <w:pPr>
        <w:pStyle w:val="ab"/>
        <w:shd w:val="clear" w:color="auto" w:fill="FFFFFF"/>
        <w:spacing w:before="0" w:beforeAutospacing="0" w:after="0" w:afterAutospacing="0" w:line="560" w:lineRule="exact"/>
        <w:jc w:val="center"/>
        <w:rPr>
          <w:del w:id="19" w:author="ad" w:date="2024-12-25T17:48:00Z"/>
          <w:rFonts w:ascii="方正小标宋简体" w:eastAsia="方正小标宋简体" w:hAnsi="方正小标宋简体" w:cs="方正小标宋简体"/>
          <w:sz w:val="44"/>
          <w:szCs w:val="44"/>
          <w:shd w:val="clear" w:color="auto" w:fill="FFFFFF"/>
        </w:rPr>
      </w:pPr>
    </w:p>
    <w:p w:rsidR="00D4072D" w:rsidDel="00174592" w:rsidRDefault="00174592">
      <w:pPr>
        <w:pStyle w:val="ab"/>
        <w:shd w:val="clear" w:color="auto" w:fill="FFFFFF"/>
        <w:spacing w:before="0" w:beforeAutospacing="0" w:after="0" w:afterAutospacing="0" w:line="560" w:lineRule="exact"/>
        <w:rPr>
          <w:del w:id="20" w:author="ad" w:date="2024-12-25T17:48:00Z"/>
          <w:rFonts w:ascii="仿宋_GB2312" w:eastAsia="仿宋_GB2312" w:hAnsi="仿宋_GB2312" w:cs="仿宋_GB2312"/>
          <w:sz w:val="32"/>
          <w:szCs w:val="32"/>
          <w:shd w:val="clear" w:color="auto" w:fill="FFFFFF"/>
        </w:rPr>
      </w:pPr>
      <w:del w:id="21" w:author="ad" w:date="2024-12-25T17:48:00Z">
        <w:r w:rsidDel="00174592">
          <w:rPr>
            <w:rFonts w:ascii="仿宋_GB2312" w:eastAsia="仿宋_GB2312" w:hAnsi="仿宋_GB2312" w:cs="仿宋_GB2312" w:hint="eastAsia"/>
            <w:sz w:val="32"/>
            <w:szCs w:val="32"/>
            <w:shd w:val="clear" w:color="auto" w:fill="FFFFFF"/>
          </w:rPr>
          <w:delText>各区住建（和交通）局，市建设工程消防设计审查验收中心，各建设（代建）单位，各建设工程竣工验收消防查验技术服务机构：</w:delText>
        </w:r>
      </w:del>
    </w:p>
    <w:p w:rsidR="00D4072D" w:rsidDel="00174592" w:rsidRDefault="00174592">
      <w:pPr>
        <w:spacing w:line="560" w:lineRule="exact"/>
        <w:ind w:firstLineChars="200" w:firstLine="632"/>
        <w:rPr>
          <w:del w:id="22" w:author="ad" w:date="2024-12-25T17:48:00Z"/>
          <w:rFonts w:ascii="仿宋_GB2312" w:eastAsia="仿宋_GB2312" w:hAnsi="仿宋_GB2312" w:cs="仿宋_GB2312"/>
          <w:shd w:val="clear" w:color="auto" w:fill="FFFFFF"/>
        </w:rPr>
      </w:pPr>
      <w:del w:id="23" w:author="ad" w:date="2024-12-25T17:48:00Z">
        <w:r w:rsidDel="00174592">
          <w:rPr>
            <w:rFonts w:ascii="仿宋_GB2312" w:eastAsia="仿宋_GB2312" w:hAnsi="仿宋_GB2312" w:cs="仿宋_GB2312" w:hint="eastAsia"/>
            <w:shd w:val="clear" w:color="auto" w:fill="FFFFFF"/>
          </w:rPr>
          <w:delText>为进一步规范我市竣工验收消防查验技术服务机构及其项目负责人履职行为，根据《</w:delText>
        </w:r>
        <w:r w:rsidDel="00174592">
          <w:rPr>
            <w:rFonts w:ascii="仿宋_GB2312" w:eastAsia="仿宋_GB2312" w:hAnsi="仿宋_GB2312" w:cs="仿宋_GB2312" w:hint="eastAsia"/>
            <w:kern w:val="0"/>
            <w:shd w:val="clear" w:color="auto" w:fill="FFFFFF"/>
            <w:lang w:bidi="ar"/>
          </w:rPr>
          <w:delText>厦门市建设工程竣工验收消防查验技术服务机构及其项目负责人信用评价管理办法（试行）</w:delText>
        </w:r>
        <w:r w:rsidDel="00174592">
          <w:rPr>
            <w:rFonts w:ascii="仿宋_GB2312" w:eastAsia="仿宋_GB2312" w:hAnsi="仿宋_GB2312" w:cs="仿宋_GB2312" w:hint="eastAsia"/>
            <w:shd w:val="clear" w:color="auto" w:fill="FFFFFF"/>
          </w:rPr>
          <w:delText>》</w:delText>
        </w:r>
        <w:r w:rsidDel="00174592">
          <w:rPr>
            <w:rFonts w:ascii="仿宋_GB2312" w:eastAsia="仿宋_GB2312" w:hAnsi="仿宋_GB2312" w:cs="仿宋_GB2312" w:hint="eastAsia"/>
            <w:kern w:val="0"/>
            <w:shd w:val="clear" w:color="auto" w:fill="FFFFFF"/>
            <w:lang w:bidi="ar"/>
          </w:rPr>
          <w:delText>，我局组织制定了《</w:delText>
        </w:r>
        <w:r w:rsidDel="00174592">
          <w:rPr>
            <w:rFonts w:ascii="仿宋_GB2312" w:eastAsia="仿宋_GB2312" w:hAnsi="仿宋_GB2312" w:cs="仿宋_GB2312" w:hint="eastAsia"/>
            <w:shd w:val="clear" w:color="auto" w:fill="FFFFFF"/>
          </w:rPr>
          <w:delText>厦门市建设工程竣工验收消防查验技术服务机构及其项目负责人信用评价计分办法（试行）</w:delText>
        </w:r>
        <w:r w:rsidDel="00174592">
          <w:rPr>
            <w:rFonts w:ascii="仿宋_GB2312" w:eastAsia="仿宋_GB2312" w:hAnsi="仿宋_GB2312" w:cs="仿宋_GB2312" w:hint="eastAsia"/>
            <w:kern w:val="0"/>
            <w:shd w:val="clear" w:color="auto" w:fill="FFFFFF"/>
            <w:lang w:bidi="ar"/>
          </w:rPr>
          <w:delText>》</w:delText>
        </w:r>
        <w:r w:rsidDel="00174592">
          <w:rPr>
            <w:rFonts w:ascii="仿宋_GB2312" w:eastAsia="仿宋_GB2312" w:hAnsi="仿宋_GB2312" w:cs="仿宋_GB2312" w:hint="eastAsia"/>
            <w:shd w:val="clear" w:color="auto" w:fill="FFFFFF"/>
          </w:rPr>
          <w:delText>，现印发给你们，请认真贯彻落实。</w:delText>
        </w:r>
        <w:r w:rsidDel="00174592">
          <w:rPr>
            <w:rFonts w:ascii="仿宋_GB2312" w:eastAsia="仿宋_GB2312" w:hAnsi="仿宋_GB2312" w:cs="仿宋_GB2312" w:hint="eastAsia"/>
            <w:shd w:val="clear" w:color="auto" w:fill="FFFFFF"/>
          </w:rPr>
          <w:delText xml:space="preserve"> </w:delText>
        </w:r>
      </w:del>
    </w:p>
    <w:p w:rsidR="00D4072D" w:rsidDel="00174592" w:rsidRDefault="00174592">
      <w:pPr>
        <w:spacing w:line="560" w:lineRule="exact"/>
        <w:ind w:firstLineChars="200" w:firstLine="632"/>
        <w:rPr>
          <w:del w:id="24" w:author="ad" w:date="2024-12-25T17:48:00Z"/>
          <w:rFonts w:ascii="仿宋_GB2312" w:eastAsia="仿宋_GB2312" w:hAnsi="仿宋_GB2312" w:cs="仿宋_GB2312"/>
        </w:rPr>
      </w:pPr>
      <w:del w:id="25" w:author="ad" w:date="2024-12-25T17:48:00Z">
        <w:r w:rsidDel="00174592">
          <w:rPr>
            <w:rFonts w:ascii="仿宋_GB2312" w:eastAsia="仿宋_GB2312" w:hAnsi="仿宋_GB2312" w:cs="仿宋_GB2312" w:hint="eastAsia"/>
          </w:rPr>
          <w:lastRenderedPageBreak/>
          <w:delText>特此通知。</w:delText>
        </w:r>
      </w:del>
    </w:p>
    <w:p w:rsidR="00D4072D" w:rsidDel="00174592" w:rsidRDefault="00D4072D">
      <w:pPr>
        <w:spacing w:line="560" w:lineRule="exact"/>
        <w:ind w:firstLineChars="200" w:firstLine="632"/>
        <w:rPr>
          <w:del w:id="26" w:author="ad" w:date="2024-12-25T17:48:00Z"/>
          <w:rFonts w:ascii="仿宋_GB2312" w:eastAsia="仿宋_GB2312" w:hAnsi="仿宋_GB2312" w:cs="仿宋_GB2312"/>
        </w:rPr>
      </w:pPr>
    </w:p>
    <w:p w:rsidR="00D4072D" w:rsidDel="00174592" w:rsidRDefault="00D4072D">
      <w:pPr>
        <w:widowControl/>
        <w:shd w:val="clear" w:color="auto" w:fill="FFFFFF"/>
        <w:spacing w:line="560" w:lineRule="exact"/>
        <w:rPr>
          <w:del w:id="27" w:author="ad" w:date="2024-12-25T17:48:00Z"/>
          <w:rFonts w:ascii="方正小标宋简体" w:eastAsia="方正小标宋简体" w:hAnsi="方正小标宋简体" w:cs="方正小标宋简体"/>
          <w:kern w:val="0"/>
        </w:rPr>
      </w:pPr>
    </w:p>
    <w:p w:rsidR="00D4072D" w:rsidDel="00174592" w:rsidRDefault="00174592">
      <w:pPr>
        <w:widowControl/>
        <w:shd w:val="clear" w:color="auto" w:fill="FFFFFF"/>
        <w:spacing w:line="560" w:lineRule="exact"/>
        <w:jc w:val="center"/>
        <w:rPr>
          <w:del w:id="28" w:author="ad" w:date="2024-12-25T17:48:00Z"/>
          <w:rFonts w:ascii="仿宋_GB2312" w:eastAsia="仿宋_GB2312" w:hAnsi="仿宋" w:cs="宋体"/>
          <w:kern w:val="0"/>
        </w:rPr>
      </w:pPr>
      <w:del w:id="29" w:author="ad" w:date="2024-12-25T17:48:00Z">
        <w:r w:rsidDel="00174592">
          <w:rPr>
            <w:rFonts w:ascii="仿宋_GB2312" w:eastAsia="仿宋_GB2312" w:hAnsi="仿宋" w:cs="宋体" w:hint="eastAsia"/>
            <w:kern w:val="0"/>
          </w:rPr>
          <w:delText xml:space="preserve">                 </w:delText>
        </w:r>
        <w:r w:rsidDel="00174592">
          <w:rPr>
            <w:rFonts w:ascii="仿宋_GB2312" w:eastAsia="仿宋_GB2312" w:hAnsi="仿宋" w:cs="宋体" w:hint="eastAsia"/>
            <w:kern w:val="0"/>
          </w:rPr>
          <w:delText>厦门市住房和建设局</w:delText>
        </w:r>
      </w:del>
    </w:p>
    <w:p w:rsidR="00D4072D" w:rsidDel="00174592" w:rsidRDefault="00174592">
      <w:pPr>
        <w:widowControl/>
        <w:shd w:val="clear" w:color="auto" w:fill="FFFFFF"/>
        <w:spacing w:line="560" w:lineRule="exact"/>
        <w:jc w:val="center"/>
        <w:rPr>
          <w:del w:id="30" w:author="ad" w:date="2024-12-25T17:48:00Z"/>
          <w:rFonts w:ascii="仿宋_GB2312" w:eastAsia="仿宋_GB2312" w:hAnsi="仿宋_GB2312" w:cs="仿宋_GB2312"/>
        </w:rPr>
      </w:pPr>
      <w:del w:id="31" w:author="ad" w:date="2024-12-25T17:48:00Z">
        <w:r w:rsidDel="00174592">
          <w:rPr>
            <w:rFonts w:ascii="仿宋_GB2312" w:eastAsia="仿宋_GB2312" w:hAnsi="仿宋" w:cs="宋体" w:hint="eastAsia"/>
            <w:kern w:val="0"/>
          </w:rPr>
          <w:delText xml:space="preserve">                 2024</w:delText>
        </w:r>
        <w:r w:rsidDel="00174592">
          <w:rPr>
            <w:rFonts w:ascii="仿宋_GB2312" w:eastAsia="仿宋_GB2312" w:hAnsi="仿宋" w:cs="宋体" w:hint="eastAsia"/>
            <w:kern w:val="0"/>
          </w:rPr>
          <w:delText>年</w:delText>
        </w:r>
        <w:r w:rsidDel="00174592">
          <w:rPr>
            <w:rFonts w:ascii="仿宋_GB2312" w:eastAsia="仿宋_GB2312" w:hAnsi="仿宋" w:cs="宋体" w:hint="eastAsia"/>
            <w:kern w:val="0"/>
          </w:rPr>
          <w:delText>12</w:delText>
        </w:r>
        <w:r w:rsidDel="00174592">
          <w:rPr>
            <w:rFonts w:ascii="仿宋_GB2312" w:eastAsia="仿宋_GB2312" w:hAnsi="仿宋" w:cs="宋体" w:hint="eastAsia"/>
            <w:kern w:val="0"/>
          </w:rPr>
          <w:delText>月</w:delText>
        </w:r>
        <w:r w:rsidDel="00174592">
          <w:rPr>
            <w:rFonts w:ascii="仿宋_GB2312" w:eastAsia="仿宋_GB2312" w:hAnsi="仿宋" w:cs="宋体" w:hint="eastAsia"/>
            <w:kern w:val="0"/>
          </w:rPr>
          <w:delText>24</w:delText>
        </w:r>
        <w:r w:rsidDel="00174592">
          <w:rPr>
            <w:rFonts w:ascii="仿宋_GB2312" w:eastAsia="仿宋_GB2312" w:hAnsi="仿宋" w:cs="宋体" w:hint="eastAsia"/>
            <w:kern w:val="0"/>
          </w:rPr>
          <w:delText>日</w:delText>
        </w:r>
      </w:del>
    </w:p>
    <w:p w:rsidR="00D4072D" w:rsidDel="00174592" w:rsidRDefault="00174592">
      <w:pPr>
        <w:widowControl/>
        <w:shd w:val="clear" w:color="auto" w:fill="FFFFFF"/>
        <w:spacing w:line="560" w:lineRule="exact"/>
        <w:ind w:firstLineChars="100" w:firstLine="316"/>
        <w:rPr>
          <w:del w:id="32" w:author="ad" w:date="2024-12-25T17:48:00Z"/>
          <w:rFonts w:ascii="仿宋_GB2312" w:eastAsia="仿宋_GB2312" w:hAnsi="仿宋_GB2312" w:cs="仿宋_GB2312"/>
        </w:rPr>
      </w:pPr>
      <w:del w:id="33" w:author="ad" w:date="2024-12-25T17:48:00Z">
        <w:r w:rsidDel="00174592">
          <w:rPr>
            <w:rFonts w:ascii="仿宋_GB2312" w:eastAsia="仿宋_GB2312" w:hAnsi="仿宋_GB2312" w:cs="仿宋_GB2312" w:hint="eastAsia"/>
          </w:rPr>
          <w:delText>（此件主动公开）</w:delText>
        </w:r>
      </w:del>
    </w:p>
    <w:p w:rsidR="00D4072D" w:rsidDel="00174592" w:rsidRDefault="00D4072D">
      <w:pPr>
        <w:spacing w:line="560" w:lineRule="exact"/>
        <w:ind w:firstLineChars="200" w:firstLine="632"/>
        <w:rPr>
          <w:del w:id="34" w:author="ad" w:date="2024-12-25T17:48:00Z"/>
          <w:rFonts w:ascii="仿宋_GB2312" w:eastAsia="仿宋_GB2312" w:hAnsi="仿宋_GB2312" w:cs="仿宋_GB2312"/>
          <w:shd w:val="clear" w:color="auto" w:fill="FFFFFF"/>
        </w:rPr>
      </w:pPr>
    </w:p>
    <w:p w:rsidR="00D4072D" w:rsidDel="00174592" w:rsidRDefault="00D4072D">
      <w:pPr>
        <w:spacing w:line="560" w:lineRule="exact"/>
        <w:ind w:firstLineChars="200" w:firstLine="632"/>
        <w:rPr>
          <w:del w:id="35" w:author="ad" w:date="2024-12-25T17:48:00Z"/>
          <w:rFonts w:ascii="仿宋_GB2312" w:eastAsia="仿宋_GB2312" w:hAnsi="仿宋_GB2312" w:cs="仿宋_GB2312"/>
          <w:shd w:val="clear" w:color="auto" w:fill="FFFFFF"/>
        </w:rPr>
      </w:pPr>
    </w:p>
    <w:p w:rsidR="00D4072D" w:rsidDel="00174592" w:rsidRDefault="00D4072D">
      <w:pPr>
        <w:spacing w:line="560" w:lineRule="exact"/>
        <w:rPr>
          <w:del w:id="36" w:author="ad" w:date="2024-12-25T17:48:00Z"/>
          <w:rFonts w:ascii="黑体" w:eastAsia="黑体" w:hAnsi="黑体" w:cs="黑体"/>
          <w:kern w:val="0"/>
          <w:shd w:val="clear" w:color="auto" w:fill="FFFFFF"/>
          <w:lang w:bidi="ar"/>
        </w:rPr>
      </w:pPr>
    </w:p>
    <w:p w:rsidR="00D4072D" w:rsidDel="00174592" w:rsidRDefault="00D4072D">
      <w:pPr>
        <w:spacing w:line="560" w:lineRule="exact"/>
        <w:rPr>
          <w:del w:id="37" w:author="ad" w:date="2024-12-25T17:48:00Z"/>
          <w:rFonts w:ascii="黑体" w:eastAsia="黑体" w:hAnsi="黑体" w:cs="黑体"/>
          <w:kern w:val="0"/>
          <w:shd w:val="clear" w:color="auto" w:fill="FFFFFF"/>
          <w:lang w:bidi="ar"/>
        </w:rPr>
      </w:pPr>
    </w:p>
    <w:p w:rsidR="00D4072D" w:rsidDel="00174592" w:rsidRDefault="00D4072D">
      <w:pPr>
        <w:spacing w:line="560" w:lineRule="exact"/>
        <w:rPr>
          <w:del w:id="38" w:author="ad" w:date="2024-12-25T17:48:00Z"/>
          <w:rFonts w:ascii="黑体" w:eastAsia="黑体" w:hAnsi="黑体" w:cs="黑体"/>
          <w:kern w:val="0"/>
          <w:shd w:val="clear" w:color="auto" w:fill="FFFFFF"/>
          <w:lang w:bidi="ar"/>
        </w:rPr>
      </w:pPr>
    </w:p>
    <w:p w:rsidR="00D4072D" w:rsidDel="00174592" w:rsidRDefault="00D4072D">
      <w:pPr>
        <w:spacing w:line="560" w:lineRule="exact"/>
        <w:rPr>
          <w:del w:id="39" w:author="ad" w:date="2024-12-25T17:48:00Z"/>
          <w:rFonts w:ascii="黑体" w:eastAsia="黑体" w:hAnsi="黑体" w:cs="黑体"/>
          <w:kern w:val="0"/>
          <w:shd w:val="clear" w:color="auto" w:fill="FFFFFF"/>
          <w:lang w:bidi="ar"/>
        </w:rPr>
      </w:pPr>
    </w:p>
    <w:p w:rsidR="00D4072D" w:rsidDel="00174592" w:rsidRDefault="00D4072D">
      <w:pPr>
        <w:spacing w:line="560" w:lineRule="exact"/>
        <w:rPr>
          <w:del w:id="40" w:author="ad" w:date="2024-12-25T17:48:00Z"/>
          <w:rFonts w:ascii="黑体" w:eastAsia="黑体" w:hAnsi="黑体" w:cs="黑体"/>
          <w:kern w:val="0"/>
          <w:shd w:val="clear" w:color="auto" w:fill="FFFFFF"/>
          <w:lang w:bidi="ar"/>
        </w:rPr>
      </w:pPr>
    </w:p>
    <w:p w:rsidR="00D4072D" w:rsidDel="00174592" w:rsidRDefault="00D4072D">
      <w:pPr>
        <w:spacing w:line="560" w:lineRule="exact"/>
        <w:rPr>
          <w:del w:id="41" w:author="ad" w:date="2024-12-25T17:48:00Z"/>
          <w:rFonts w:ascii="黑体" w:eastAsia="黑体" w:hAnsi="黑体" w:cs="黑体"/>
          <w:kern w:val="0"/>
          <w:shd w:val="clear" w:color="auto" w:fill="FFFFFF"/>
          <w:lang w:bidi="ar"/>
        </w:rPr>
      </w:pPr>
    </w:p>
    <w:p w:rsidR="00D4072D" w:rsidDel="00174592" w:rsidRDefault="00D4072D">
      <w:pPr>
        <w:spacing w:line="560" w:lineRule="exact"/>
        <w:rPr>
          <w:del w:id="42" w:author="ad" w:date="2024-12-25T17:48:00Z"/>
          <w:rFonts w:ascii="黑体" w:eastAsia="黑体" w:hAnsi="黑体" w:cs="黑体"/>
          <w:kern w:val="0"/>
          <w:shd w:val="clear" w:color="auto" w:fill="FFFFFF"/>
          <w:lang w:bidi="ar"/>
        </w:rPr>
      </w:pPr>
    </w:p>
    <w:p w:rsidR="00D4072D" w:rsidDel="00174592" w:rsidRDefault="00D4072D">
      <w:pPr>
        <w:spacing w:line="560" w:lineRule="exact"/>
        <w:rPr>
          <w:del w:id="43" w:author="ad" w:date="2024-12-25T17:48:00Z"/>
          <w:rFonts w:ascii="黑体" w:eastAsia="黑体" w:hAnsi="黑体" w:cs="黑体"/>
          <w:kern w:val="0"/>
          <w:shd w:val="clear" w:color="auto" w:fill="FFFFFF"/>
          <w:lang w:bidi="ar"/>
        </w:rPr>
      </w:pPr>
    </w:p>
    <w:p w:rsidR="00D4072D" w:rsidDel="00174592" w:rsidRDefault="00D4072D">
      <w:pPr>
        <w:spacing w:line="560" w:lineRule="exact"/>
        <w:rPr>
          <w:del w:id="44" w:author="ad" w:date="2024-12-25T17:48:00Z"/>
          <w:rFonts w:ascii="黑体" w:eastAsia="黑体" w:hAnsi="黑体" w:cs="黑体"/>
          <w:kern w:val="0"/>
          <w:shd w:val="clear" w:color="auto" w:fill="FFFFFF"/>
          <w:lang w:bidi="ar"/>
        </w:rPr>
      </w:pPr>
    </w:p>
    <w:p w:rsidR="00D4072D" w:rsidDel="00174592" w:rsidRDefault="00D4072D">
      <w:pPr>
        <w:spacing w:line="560" w:lineRule="exact"/>
        <w:rPr>
          <w:del w:id="45" w:author="ad" w:date="2024-12-25T17:48:00Z"/>
          <w:rFonts w:ascii="黑体" w:eastAsia="黑体" w:hAnsi="黑体" w:cs="黑体"/>
          <w:kern w:val="0"/>
          <w:shd w:val="clear" w:color="auto" w:fill="FFFFFF"/>
          <w:lang w:bidi="ar"/>
        </w:rPr>
      </w:pPr>
    </w:p>
    <w:p w:rsidR="00D4072D" w:rsidDel="00174592" w:rsidRDefault="00D4072D">
      <w:pPr>
        <w:spacing w:line="560" w:lineRule="exact"/>
        <w:rPr>
          <w:del w:id="46" w:author="ad" w:date="2024-12-25T17:48:00Z"/>
          <w:rFonts w:ascii="黑体" w:eastAsia="黑体" w:hAnsi="黑体" w:cs="黑体"/>
          <w:kern w:val="0"/>
          <w:shd w:val="clear" w:color="auto" w:fill="FFFFFF"/>
          <w:lang w:bidi="ar"/>
        </w:rPr>
      </w:pPr>
    </w:p>
    <w:p w:rsidR="00D4072D" w:rsidDel="00174592" w:rsidRDefault="00D4072D">
      <w:pPr>
        <w:spacing w:line="560" w:lineRule="exact"/>
        <w:rPr>
          <w:del w:id="47" w:author="ad" w:date="2024-12-25T17:48:00Z"/>
          <w:rFonts w:ascii="黑体" w:eastAsia="黑体" w:hAnsi="黑体" w:cs="黑体"/>
          <w:kern w:val="0"/>
          <w:shd w:val="clear" w:color="auto" w:fill="FFFFFF"/>
          <w:lang w:bidi="ar"/>
        </w:rPr>
      </w:pPr>
    </w:p>
    <w:p w:rsidR="00D4072D" w:rsidDel="00174592" w:rsidRDefault="00D4072D">
      <w:pPr>
        <w:spacing w:line="560" w:lineRule="exact"/>
        <w:rPr>
          <w:del w:id="48" w:author="ad" w:date="2024-12-25T17:48:00Z"/>
          <w:rFonts w:ascii="黑体" w:eastAsia="黑体" w:hAnsi="黑体" w:cs="黑体"/>
          <w:kern w:val="0"/>
          <w:shd w:val="clear" w:color="auto" w:fill="FFFFFF"/>
          <w:lang w:bidi="ar"/>
        </w:rPr>
      </w:pPr>
    </w:p>
    <w:p w:rsidR="00D4072D" w:rsidRDefault="00D4072D">
      <w:pPr>
        <w:spacing w:line="560" w:lineRule="exact"/>
        <w:jc w:val="center"/>
        <w:rPr>
          <w:rFonts w:ascii="方正小标宋简体" w:eastAsia="方正小标宋简体" w:hAnsi="方正小标宋简体" w:cs="方正小标宋简体"/>
          <w:sz w:val="44"/>
          <w:szCs w:val="44"/>
        </w:rPr>
      </w:pPr>
    </w:p>
    <w:p w:rsidR="00D4072D" w:rsidRDefault="00174592">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lastRenderedPageBreak/>
        <w:t>厦门市建设工程竣工验收消防查验技术服务机构</w:t>
      </w:r>
    </w:p>
    <w:p w:rsidR="00D4072D" w:rsidRDefault="00174592">
      <w:pPr>
        <w:pStyle w:val="ab"/>
        <w:shd w:val="clear" w:color="auto" w:fill="FFFFFF"/>
        <w:spacing w:before="0" w:beforeAutospacing="0" w:after="0" w:afterAutospacing="0"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及其项目负责人信用评价计分办法</w:t>
      </w:r>
    </w:p>
    <w:p w:rsidR="00D4072D" w:rsidRDefault="00174592">
      <w:pPr>
        <w:pStyle w:val="ab"/>
        <w:shd w:val="clear" w:color="auto" w:fill="FFFFFF"/>
        <w:spacing w:before="0" w:beforeAutospacing="0" w:after="0" w:afterAutospacing="0"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（试行）</w:t>
      </w:r>
    </w:p>
    <w:p w:rsidR="00D4072D" w:rsidRDefault="00D4072D">
      <w:pPr>
        <w:spacing w:line="560" w:lineRule="exact"/>
        <w:jc w:val="center"/>
        <w:rPr>
          <w:rFonts w:ascii="黑体" w:eastAsia="黑体" w:hAnsi="黑体" w:cs="黑体"/>
          <w:sz w:val="36"/>
          <w:szCs w:val="36"/>
        </w:rPr>
      </w:pP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为推进我市建设工程竣工验收消防查验技术服务机构及其项目负责人信用体系建设，营造“守信激励、失信惩戒”市场环境，根据《中华人民共和国消防法》《厦门经济特区社会信用条例》《福建省消防条例》《建设工程消防设计审查验收管理暂行规定》</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lang w:bidi="ar"/>
        </w:rPr>
        <w:t>厦门市建设工程竣工验收消防查验技术服务机构及其项目负责人信用评价管理办法（试行）</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等有关法律法规规定，结合我市实际，制定本办法。</w:t>
      </w:r>
    </w:p>
    <w:p w:rsidR="00D4072D" w:rsidRDefault="00174592">
      <w:pPr>
        <w:pStyle w:val="ab"/>
        <w:shd w:val="clear" w:color="auto" w:fill="FFFFFF"/>
        <w:spacing w:before="0" w:beforeAutospacing="0" w:after="0" w:afterAutospacing="0" w:line="560" w:lineRule="exact"/>
        <w:ind w:firstLineChars="200" w:firstLine="632"/>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一、查验</w:t>
      </w:r>
      <w:r>
        <w:rPr>
          <w:rFonts w:ascii="黑体" w:eastAsia="黑体" w:hAnsi="黑体" w:cs="黑体" w:hint="eastAsia"/>
          <w:sz w:val="32"/>
          <w:szCs w:val="32"/>
          <w:shd w:val="clear" w:color="auto" w:fill="FFFFFF"/>
        </w:rPr>
        <w:t>服务</w:t>
      </w:r>
      <w:r>
        <w:rPr>
          <w:rFonts w:ascii="黑体" w:eastAsia="黑体" w:hAnsi="黑体" w:cs="黑体" w:hint="eastAsia"/>
          <w:sz w:val="32"/>
          <w:szCs w:val="32"/>
          <w:shd w:val="clear" w:color="auto" w:fill="FFFFFF"/>
        </w:rPr>
        <w:t>机构信用评价</w:t>
      </w:r>
      <w:r>
        <w:rPr>
          <w:rFonts w:ascii="黑体" w:eastAsia="黑体" w:hAnsi="黑体" w:cs="黑体" w:hint="eastAsia"/>
          <w:sz w:val="32"/>
          <w:szCs w:val="32"/>
          <w:shd w:val="clear" w:color="auto" w:fill="FFFFFF"/>
        </w:rPr>
        <w:t>最终得</w:t>
      </w:r>
      <w:r>
        <w:rPr>
          <w:rFonts w:ascii="黑体" w:eastAsia="黑体" w:hAnsi="黑体" w:cs="黑体" w:hint="eastAsia"/>
          <w:sz w:val="32"/>
          <w:szCs w:val="32"/>
          <w:shd w:val="clear" w:color="auto" w:fill="FFFFFF"/>
        </w:rPr>
        <w:t>分</w:t>
      </w:r>
    </w:p>
    <w:p w:rsidR="00D4072D" w:rsidRDefault="00174592">
      <w:pPr>
        <w:pStyle w:val="ab"/>
        <w:shd w:val="clear" w:color="auto" w:fill="FFFFFF"/>
        <w:spacing w:before="0" w:beforeAutospacing="0" w:after="0" w:afterAutospacing="0" w:line="560" w:lineRule="exact"/>
        <w:ind w:firstLineChars="200" w:firstLine="632"/>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查验</w:t>
      </w:r>
      <w:r>
        <w:rPr>
          <w:rFonts w:ascii="仿宋_GB2312" w:eastAsia="仿宋_GB2312" w:hAnsi="仿宋_GB2312" w:cs="仿宋_GB2312" w:hint="eastAsia"/>
          <w:sz w:val="32"/>
          <w:szCs w:val="32"/>
          <w:shd w:val="clear" w:color="auto" w:fill="FFFFFF"/>
        </w:rPr>
        <w:t>服务</w:t>
      </w:r>
      <w:r>
        <w:rPr>
          <w:rFonts w:ascii="仿宋_GB2312" w:eastAsia="仿宋_GB2312" w:hAnsi="仿宋_GB2312" w:cs="仿宋_GB2312" w:hint="eastAsia"/>
          <w:sz w:val="32"/>
          <w:szCs w:val="32"/>
          <w:shd w:val="clear" w:color="auto" w:fill="FFFFFF"/>
        </w:rPr>
        <w:t>机构信用评价由</w:t>
      </w:r>
      <w:r>
        <w:rPr>
          <w:rFonts w:ascii="仿宋_GB2312" w:eastAsia="仿宋_GB2312" w:hAnsi="仿宋_GB2312" w:cs="仿宋_GB2312" w:hint="eastAsia"/>
          <w:sz w:val="32"/>
          <w:szCs w:val="32"/>
          <w:lang w:bidi="ar"/>
        </w:rPr>
        <w:t>实力要素（</w:t>
      </w:r>
      <w:r>
        <w:rPr>
          <w:rFonts w:ascii="仿宋_GB2312" w:eastAsia="仿宋_GB2312" w:hAnsi="仿宋_GB2312" w:cs="仿宋_GB2312" w:hint="eastAsia"/>
          <w:sz w:val="32"/>
          <w:szCs w:val="32"/>
          <w:lang w:bidi="ar"/>
        </w:rPr>
        <w:t>Y</w:t>
      </w:r>
      <w:r>
        <w:rPr>
          <w:rFonts w:ascii="仿宋_GB2312" w:eastAsia="仿宋_GB2312" w:hAnsi="仿宋_GB2312" w:cs="仿宋_GB2312" w:hint="eastAsia"/>
          <w:sz w:val="32"/>
          <w:szCs w:val="32"/>
          <w:lang w:bidi="ar"/>
        </w:rPr>
        <w:t>）、服务成果要素（</w:t>
      </w:r>
      <w:r>
        <w:rPr>
          <w:rFonts w:ascii="仿宋_GB2312" w:eastAsia="仿宋_GB2312" w:hAnsi="仿宋_GB2312" w:cs="仿宋_GB2312" w:hint="eastAsia"/>
          <w:sz w:val="32"/>
          <w:szCs w:val="32"/>
          <w:lang w:bidi="ar"/>
        </w:rPr>
        <w:t>Z</w:t>
      </w:r>
      <w:r>
        <w:rPr>
          <w:rFonts w:ascii="仿宋_GB2312" w:eastAsia="仿宋_GB2312" w:hAnsi="仿宋_GB2312" w:cs="仿宋_GB2312" w:hint="eastAsia"/>
          <w:sz w:val="32"/>
          <w:szCs w:val="32"/>
          <w:lang w:bidi="ar"/>
        </w:rPr>
        <w:t>）、信用监管行为</w:t>
      </w:r>
      <w:r>
        <w:rPr>
          <w:rFonts w:ascii="仿宋_GB2312" w:eastAsia="仿宋_GB2312" w:hAnsi="仿宋_GB2312" w:cs="仿宋_GB2312" w:hint="eastAsia"/>
          <w:sz w:val="32"/>
          <w:szCs w:val="32"/>
          <w:lang w:bidi="ar"/>
        </w:rPr>
        <w:t>C</w:t>
      </w:r>
      <w:r>
        <w:rPr>
          <w:rFonts w:ascii="仿宋_GB2312" w:eastAsia="仿宋_GB2312" w:hAnsi="仿宋_GB2312" w:cs="仿宋_GB2312" w:hint="eastAsia"/>
          <w:sz w:val="32"/>
          <w:szCs w:val="32"/>
          <w:lang w:bidi="ar"/>
        </w:rPr>
        <w:t>类（</w:t>
      </w:r>
      <w:r>
        <w:rPr>
          <w:rFonts w:ascii="仿宋_GB2312" w:eastAsia="仿宋_GB2312" w:hAnsi="仿宋_GB2312" w:cs="仿宋_GB2312" w:hint="eastAsia"/>
          <w:sz w:val="32"/>
          <w:szCs w:val="32"/>
          <w:lang w:bidi="ar"/>
        </w:rPr>
        <w:t>T</w:t>
      </w:r>
      <w:r>
        <w:rPr>
          <w:rFonts w:ascii="仿宋_GB2312" w:eastAsia="仿宋_GB2312" w:hAnsi="仿宋_GB2312" w:cs="仿宋_GB2312" w:hint="eastAsia"/>
          <w:sz w:val="32"/>
          <w:szCs w:val="32"/>
          <w:lang w:bidi="ar"/>
        </w:rPr>
        <w:t>）、信用监管行为</w:t>
      </w:r>
      <w:r>
        <w:rPr>
          <w:rFonts w:ascii="仿宋_GB2312" w:eastAsia="仿宋_GB2312" w:hAnsi="仿宋_GB2312" w:cs="仿宋_GB2312" w:hint="eastAsia"/>
          <w:sz w:val="32"/>
          <w:szCs w:val="32"/>
          <w:lang w:bidi="ar"/>
        </w:rPr>
        <w:t>P</w:t>
      </w:r>
      <w:r>
        <w:rPr>
          <w:rFonts w:ascii="仿宋_GB2312" w:eastAsia="仿宋_GB2312" w:hAnsi="仿宋_GB2312" w:cs="仿宋_GB2312" w:hint="eastAsia"/>
          <w:sz w:val="32"/>
          <w:szCs w:val="32"/>
          <w:lang w:bidi="ar"/>
        </w:rPr>
        <w:t>类（</w:t>
      </w:r>
      <w:r>
        <w:rPr>
          <w:rFonts w:ascii="仿宋_GB2312" w:eastAsia="仿宋_GB2312" w:hAnsi="仿宋_GB2312" w:cs="仿宋_GB2312" w:hint="eastAsia"/>
          <w:sz w:val="32"/>
          <w:szCs w:val="32"/>
          <w:lang w:bidi="ar"/>
        </w:rPr>
        <w:t>F</w:t>
      </w:r>
      <w:r>
        <w:rPr>
          <w:rFonts w:ascii="仿宋_GB2312" w:eastAsia="仿宋_GB2312" w:hAnsi="仿宋_GB2312" w:cs="仿宋_GB2312" w:hint="eastAsia"/>
          <w:sz w:val="32"/>
          <w:szCs w:val="32"/>
          <w:lang w:bidi="ar"/>
        </w:rPr>
        <w:t>）等</w:t>
      </w:r>
      <w:r>
        <w:rPr>
          <w:rFonts w:ascii="仿宋_GB2312" w:eastAsia="仿宋_GB2312" w:hAnsi="仿宋_GB2312" w:cs="仿宋_GB2312" w:hint="eastAsia"/>
          <w:sz w:val="32"/>
          <w:szCs w:val="32"/>
          <w:shd w:val="clear" w:color="auto" w:fill="FFFFFF"/>
        </w:rPr>
        <w:t>四</w:t>
      </w:r>
      <w:r>
        <w:rPr>
          <w:rFonts w:ascii="仿宋_GB2312" w:eastAsia="仿宋_GB2312" w:hAnsi="仿宋_GB2312" w:cs="仿宋_GB2312" w:hint="eastAsia"/>
          <w:sz w:val="32"/>
          <w:szCs w:val="32"/>
          <w:shd w:val="clear" w:color="auto" w:fill="FFFFFF"/>
        </w:rPr>
        <w:t>部</w:t>
      </w:r>
      <w:r>
        <w:rPr>
          <w:rFonts w:ascii="仿宋_GB2312" w:eastAsia="仿宋_GB2312" w:hAnsi="仿宋_GB2312" w:cs="仿宋_GB2312" w:hint="eastAsia"/>
          <w:sz w:val="32"/>
          <w:szCs w:val="32"/>
          <w:shd w:val="clear" w:color="auto" w:fill="FFFFFF"/>
        </w:rPr>
        <w:t>分</w:t>
      </w:r>
      <w:r>
        <w:rPr>
          <w:rFonts w:ascii="仿宋_GB2312" w:eastAsia="仿宋_GB2312" w:hAnsi="仿宋_GB2312" w:cs="仿宋_GB2312" w:hint="eastAsia"/>
          <w:sz w:val="32"/>
          <w:szCs w:val="32"/>
          <w:shd w:val="clear" w:color="auto" w:fill="FFFFFF"/>
        </w:rPr>
        <w:t>组成。</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查验服务机构信用评价最终得分（</w:t>
      </w:r>
      <w:r>
        <w:rPr>
          <w:rFonts w:ascii="仿宋_GB2312" w:eastAsia="仿宋_GB2312" w:hAnsi="仿宋_GB2312" w:cs="仿宋_GB2312" w:hint="eastAsia"/>
          <w:sz w:val="32"/>
          <w:szCs w:val="32"/>
          <w:shd w:val="clear" w:color="auto" w:fill="FFFFFF"/>
        </w:rPr>
        <w:t>S</w:t>
      </w:r>
      <w:r>
        <w:rPr>
          <w:rFonts w:ascii="仿宋_GB2312" w:eastAsia="仿宋_GB2312" w:hAnsi="仿宋_GB2312" w:cs="仿宋_GB2312" w:hint="eastAsia"/>
          <w:sz w:val="32"/>
          <w:szCs w:val="32"/>
          <w:shd w:val="clear" w:color="auto" w:fill="FFFFFF"/>
        </w:rPr>
        <w:t>）计算公式：</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S=Y+Z+T</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F</w:t>
      </w:r>
      <w:r>
        <w:rPr>
          <w:rFonts w:ascii="仿宋_GB2312" w:eastAsia="仿宋_GB2312" w:hAnsi="仿宋_GB2312" w:cs="仿宋_GB2312" w:hint="eastAsia"/>
          <w:sz w:val="32"/>
          <w:szCs w:val="32"/>
          <w:shd w:val="clear" w:color="auto" w:fill="FFFFFF"/>
        </w:rPr>
        <w:t>，当</w:t>
      </w:r>
      <w:r>
        <w:rPr>
          <w:rFonts w:ascii="仿宋_GB2312" w:eastAsia="仿宋_GB2312" w:hAnsi="仿宋_GB2312" w:cs="仿宋_GB2312" w:hint="eastAsia"/>
          <w:sz w:val="32"/>
          <w:szCs w:val="32"/>
          <w:shd w:val="clear" w:color="auto" w:fill="FFFFFF"/>
        </w:rPr>
        <w:t>S</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时，取</w:t>
      </w:r>
      <w:r>
        <w:rPr>
          <w:rFonts w:ascii="仿宋_GB2312" w:eastAsia="仿宋_GB2312" w:hAnsi="仿宋_GB2312" w:cs="仿宋_GB2312" w:hint="eastAsia"/>
          <w:sz w:val="32"/>
          <w:szCs w:val="32"/>
          <w:shd w:val="clear" w:color="auto" w:fill="FFFFFF"/>
        </w:rPr>
        <w:t>S=0</w:t>
      </w:r>
      <w:r>
        <w:rPr>
          <w:rFonts w:ascii="仿宋_GB2312" w:eastAsia="仿宋_GB2312" w:hAnsi="仿宋_GB2312" w:cs="仿宋_GB2312" w:hint="eastAsia"/>
          <w:sz w:val="32"/>
          <w:szCs w:val="32"/>
          <w:shd w:val="clear" w:color="auto" w:fill="FFFFFF"/>
        </w:rPr>
        <w:t>；当</w:t>
      </w:r>
      <w:r>
        <w:rPr>
          <w:rFonts w:ascii="仿宋_GB2312" w:eastAsia="仿宋_GB2312" w:hAnsi="仿宋_GB2312" w:cs="仿宋_GB2312" w:hint="eastAsia"/>
          <w:sz w:val="32"/>
          <w:szCs w:val="32"/>
          <w:shd w:val="clear" w:color="auto" w:fill="FFFFFF"/>
        </w:rPr>
        <w:t>S</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100</w:t>
      </w:r>
      <w:r>
        <w:rPr>
          <w:rFonts w:ascii="仿宋_GB2312" w:eastAsia="仿宋_GB2312" w:hAnsi="仿宋_GB2312" w:cs="仿宋_GB2312" w:hint="eastAsia"/>
          <w:sz w:val="32"/>
          <w:szCs w:val="32"/>
          <w:shd w:val="clear" w:color="auto" w:fill="FFFFFF"/>
        </w:rPr>
        <w:t>时，取</w:t>
      </w:r>
      <w:r>
        <w:rPr>
          <w:rFonts w:ascii="仿宋_GB2312" w:eastAsia="仿宋_GB2312" w:hAnsi="仿宋_GB2312" w:cs="仿宋_GB2312" w:hint="eastAsia"/>
          <w:sz w:val="32"/>
          <w:szCs w:val="32"/>
          <w:shd w:val="clear" w:color="auto" w:fill="FFFFFF"/>
        </w:rPr>
        <w:t>S=100</w:t>
      </w:r>
      <w:r>
        <w:rPr>
          <w:rFonts w:ascii="仿宋_GB2312" w:eastAsia="仿宋_GB2312" w:hAnsi="仿宋_GB2312" w:cs="仿宋_GB2312" w:hint="eastAsia"/>
          <w:sz w:val="32"/>
          <w:szCs w:val="32"/>
          <w:shd w:val="clear" w:color="auto" w:fill="FFFFFF"/>
        </w:rPr>
        <w:t>。</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其中：</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Y</w:t>
      </w:r>
      <w:r>
        <w:rPr>
          <w:rFonts w:ascii="仿宋_GB2312" w:eastAsia="仿宋_GB2312" w:hAnsi="仿宋_GB2312" w:cs="仿宋_GB2312" w:hint="eastAsia"/>
          <w:sz w:val="32"/>
          <w:szCs w:val="32"/>
          <w:shd w:val="clear" w:color="auto" w:fill="FFFFFF"/>
        </w:rPr>
        <w:t>：指查验服务机构的</w:t>
      </w:r>
      <w:r>
        <w:rPr>
          <w:rFonts w:ascii="仿宋_GB2312" w:eastAsia="仿宋_GB2312" w:hAnsi="仿宋_GB2312" w:cs="仿宋_GB2312" w:hint="eastAsia"/>
          <w:sz w:val="32"/>
          <w:szCs w:val="32"/>
          <w:shd w:val="clear" w:color="auto" w:fill="FFFFFF"/>
        </w:rPr>
        <w:t>实力要素</w:t>
      </w:r>
      <w:r>
        <w:rPr>
          <w:rFonts w:ascii="仿宋_GB2312" w:eastAsia="仿宋_GB2312" w:hAnsi="仿宋_GB2312" w:cs="仿宋_GB2312" w:hint="eastAsia"/>
          <w:sz w:val="32"/>
          <w:szCs w:val="32"/>
          <w:shd w:val="clear" w:color="auto" w:fill="FFFFFF"/>
        </w:rPr>
        <w:t>得分</w:t>
      </w:r>
      <w:r>
        <w:rPr>
          <w:rFonts w:ascii="仿宋_GB2312" w:eastAsia="仿宋_GB2312" w:hAnsi="仿宋_GB2312" w:cs="仿宋_GB2312" w:hint="eastAsia"/>
          <w:sz w:val="32"/>
          <w:szCs w:val="32"/>
          <w:shd w:val="clear" w:color="auto" w:fill="FFFFFF"/>
        </w:rPr>
        <w:t>；</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Z</w:t>
      </w:r>
      <w:r>
        <w:rPr>
          <w:rFonts w:ascii="仿宋_GB2312" w:eastAsia="仿宋_GB2312" w:hAnsi="仿宋_GB2312" w:cs="仿宋_GB2312" w:hint="eastAsia"/>
          <w:sz w:val="32"/>
          <w:szCs w:val="32"/>
          <w:shd w:val="clear" w:color="auto" w:fill="FFFFFF"/>
        </w:rPr>
        <w:t>：指查验服务机构的</w:t>
      </w:r>
      <w:r>
        <w:rPr>
          <w:rFonts w:ascii="仿宋_GB2312" w:eastAsia="仿宋_GB2312" w:hAnsi="仿宋_GB2312" w:cs="仿宋_GB2312" w:hint="eastAsia"/>
          <w:sz w:val="32"/>
          <w:szCs w:val="32"/>
          <w:shd w:val="clear" w:color="auto" w:fill="FFFFFF"/>
        </w:rPr>
        <w:t>服务成果要素</w:t>
      </w:r>
      <w:r>
        <w:rPr>
          <w:rFonts w:ascii="仿宋_GB2312" w:eastAsia="仿宋_GB2312" w:hAnsi="仿宋_GB2312" w:cs="仿宋_GB2312" w:hint="eastAsia"/>
          <w:sz w:val="32"/>
          <w:szCs w:val="32"/>
          <w:shd w:val="clear" w:color="auto" w:fill="FFFFFF"/>
        </w:rPr>
        <w:t>得分；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T</w:t>
      </w:r>
      <w:r>
        <w:rPr>
          <w:rFonts w:ascii="仿宋_GB2312" w:eastAsia="仿宋_GB2312" w:hAnsi="仿宋_GB2312" w:cs="仿宋_GB2312" w:hint="eastAsia"/>
          <w:sz w:val="32"/>
          <w:szCs w:val="32"/>
          <w:shd w:val="clear" w:color="auto" w:fill="FFFFFF"/>
        </w:rPr>
        <w:t>：指查验服务机构的信用监管行为</w:t>
      </w:r>
      <w:r>
        <w:rPr>
          <w:rFonts w:ascii="仿宋_GB2312" w:eastAsia="仿宋_GB2312" w:hAnsi="仿宋_GB2312" w:cs="仿宋_GB2312" w:hint="eastAsia"/>
          <w:sz w:val="32"/>
          <w:szCs w:val="32"/>
          <w:shd w:val="clear" w:color="auto" w:fill="FFFFFF"/>
        </w:rPr>
        <w:t>C</w:t>
      </w:r>
      <w:r>
        <w:rPr>
          <w:rFonts w:ascii="仿宋_GB2312" w:eastAsia="仿宋_GB2312" w:hAnsi="仿宋_GB2312" w:cs="仿宋_GB2312" w:hint="eastAsia"/>
          <w:sz w:val="32"/>
          <w:szCs w:val="32"/>
          <w:shd w:val="clear" w:color="auto" w:fill="FFFFFF"/>
        </w:rPr>
        <w:t>类得分；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F</w:t>
      </w:r>
      <w:r>
        <w:rPr>
          <w:rFonts w:ascii="仿宋_GB2312" w:eastAsia="仿宋_GB2312" w:hAnsi="仿宋_GB2312" w:cs="仿宋_GB2312" w:hint="eastAsia"/>
          <w:sz w:val="32"/>
          <w:szCs w:val="32"/>
          <w:shd w:val="clear" w:color="auto" w:fill="FFFFFF"/>
        </w:rPr>
        <w:t>：指查验服务机构的信用监管行为</w:t>
      </w:r>
      <w:r>
        <w:rPr>
          <w:rFonts w:ascii="仿宋_GB2312" w:eastAsia="仿宋_GB2312" w:hAnsi="仿宋_GB2312" w:cs="仿宋_GB2312" w:hint="eastAsia"/>
          <w:sz w:val="32"/>
          <w:szCs w:val="32"/>
          <w:shd w:val="clear" w:color="auto" w:fill="FFFFFF"/>
        </w:rPr>
        <w:t>P</w:t>
      </w:r>
      <w:r>
        <w:rPr>
          <w:rFonts w:ascii="仿宋_GB2312" w:eastAsia="仿宋_GB2312" w:hAnsi="仿宋_GB2312" w:cs="仿宋_GB2312" w:hint="eastAsia"/>
          <w:sz w:val="32"/>
          <w:szCs w:val="32"/>
          <w:shd w:val="clear" w:color="auto" w:fill="FFFFFF"/>
        </w:rPr>
        <w:t>类扣分。</w:t>
      </w:r>
    </w:p>
    <w:p w:rsidR="00D4072D" w:rsidRDefault="00174592">
      <w:pPr>
        <w:pStyle w:val="ab"/>
        <w:shd w:val="clear" w:color="auto" w:fill="FFFFFF"/>
        <w:spacing w:before="0" w:beforeAutospacing="0" w:after="0" w:afterAutospacing="0" w:line="560" w:lineRule="exact"/>
        <w:ind w:firstLineChars="200" w:firstLine="632"/>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二、查验</w:t>
      </w:r>
      <w:r>
        <w:rPr>
          <w:rFonts w:ascii="黑体" w:eastAsia="黑体" w:hAnsi="黑体" w:cs="黑体" w:hint="eastAsia"/>
          <w:sz w:val="32"/>
          <w:szCs w:val="32"/>
          <w:shd w:val="clear" w:color="auto" w:fill="FFFFFF"/>
        </w:rPr>
        <w:t>服务</w:t>
      </w:r>
      <w:r>
        <w:rPr>
          <w:rFonts w:ascii="黑体" w:eastAsia="黑体" w:hAnsi="黑体" w:cs="黑体" w:hint="eastAsia"/>
          <w:sz w:val="32"/>
          <w:szCs w:val="32"/>
          <w:shd w:val="clear" w:color="auto" w:fill="FFFFFF"/>
        </w:rPr>
        <w:t>机构</w:t>
      </w:r>
      <w:r>
        <w:rPr>
          <w:rFonts w:ascii="黑体" w:eastAsia="黑体" w:hAnsi="黑体" w:cs="黑体" w:hint="eastAsia"/>
          <w:sz w:val="32"/>
          <w:szCs w:val="32"/>
          <w:shd w:val="clear" w:color="auto" w:fill="FFFFFF"/>
        </w:rPr>
        <w:t>实力要素</w:t>
      </w:r>
      <w:r>
        <w:rPr>
          <w:rFonts w:ascii="黑体" w:eastAsia="黑体" w:hAnsi="黑体" w:cs="黑体" w:hint="eastAsia"/>
          <w:sz w:val="32"/>
          <w:szCs w:val="32"/>
          <w:shd w:val="clear" w:color="auto" w:fill="FFFFFF"/>
        </w:rPr>
        <w:t>信用评价</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lastRenderedPageBreak/>
        <w:t>实力要素（</w:t>
      </w:r>
      <w:r>
        <w:rPr>
          <w:rFonts w:ascii="仿宋_GB2312" w:eastAsia="仿宋_GB2312" w:hAnsi="仿宋_GB2312" w:cs="仿宋_GB2312" w:hint="eastAsia"/>
          <w:sz w:val="32"/>
          <w:szCs w:val="32"/>
          <w:shd w:val="clear" w:color="auto" w:fill="FFFFFF"/>
        </w:rPr>
        <w:t>Y</w:t>
      </w:r>
      <w:r>
        <w:rPr>
          <w:rFonts w:ascii="仿宋_GB2312" w:eastAsia="仿宋_GB2312" w:hAnsi="仿宋_GB2312" w:cs="仿宋_GB2312" w:hint="eastAsia"/>
          <w:sz w:val="32"/>
          <w:szCs w:val="32"/>
          <w:shd w:val="clear" w:color="auto" w:fill="FFFFFF"/>
        </w:rPr>
        <w:t>）评价的内容包括：市公共信用综合评价情况、查验服务机构资格要素及人员要素等。</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本项最高得分为</w:t>
      </w:r>
      <w:r>
        <w:rPr>
          <w:rFonts w:ascii="仿宋_GB2312" w:eastAsia="仿宋_GB2312" w:hAnsi="仿宋_GB2312" w:cs="仿宋_GB2312" w:hint="eastAsia"/>
          <w:sz w:val="32"/>
          <w:szCs w:val="32"/>
          <w:shd w:val="clear" w:color="auto" w:fill="FFFFFF"/>
        </w:rPr>
        <w:t>45</w:t>
      </w:r>
      <w:r>
        <w:rPr>
          <w:rFonts w:ascii="仿宋_GB2312" w:eastAsia="仿宋_GB2312" w:hAnsi="仿宋_GB2312" w:cs="仿宋_GB2312" w:hint="eastAsia"/>
          <w:sz w:val="32"/>
          <w:szCs w:val="32"/>
          <w:shd w:val="clear" w:color="auto" w:fill="FFFFFF"/>
        </w:rPr>
        <w:t>分，其中：市公共信用综合评价情况，最高得</w:t>
      </w:r>
      <w:r>
        <w:rPr>
          <w:rFonts w:ascii="仿宋_GB2312" w:eastAsia="仿宋_GB2312" w:hAnsi="仿宋_GB2312" w:cs="仿宋_GB2312" w:hint="eastAsia"/>
          <w:sz w:val="32"/>
          <w:szCs w:val="32"/>
          <w:shd w:val="clear" w:color="auto" w:fill="FFFFFF"/>
        </w:rPr>
        <w:t>20</w:t>
      </w:r>
      <w:r>
        <w:rPr>
          <w:rFonts w:ascii="仿宋_GB2312" w:eastAsia="仿宋_GB2312" w:hAnsi="仿宋_GB2312" w:cs="仿宋_GB2312" w:hint="eastAsia"/>
          <w:sz w:val="32"/>
          <w:szCs w:val="32"/>
          <w:shd w:val="clear" w:color="auto" w:fill="FFFFFF"/>
        </w:rPr>
        <w:t>分；查验服务机构从业资格及从事消防技术服务年限，最高得分为</w:t>
      </w:r>
      <w:r>
        <w:rPr>
          <w:rFonts w:ascii="仿宋_GB2312" w:eastAsia="仿宋_GB2312" w:hAnsi="仿宋_GB2312" w:cs="仿宋_GB2312" w:hint="eastAsia"/>
          <w:sz w:val="32"/>
          <w:szCs w:val="32"/>
          <w:shd w:val="clear" w:color="auto" w:fill="FFFFFF"/>
        </w:rPr>
        <w:t>15</w:t>
      </w:r>
      <w:r>
        <w:rPr>
          <w:rFonts w:ascii="仿宋_GB2312" w:eastAsia="仿宋_GB2312" w:hAnsi="仿宋_GB2312" w:cs="仿宋_GB2312" w:hint="eastAsia"/>
          <w:sz w:val="32"/>
          <w:szCs w:val="32"/>
          <w:shd w:val="clear" w:color="auto" w:fill="FFFFFF"/>
        </w:rPr>
        <w:t>分；查验服务机构人员技术职称情况，最高得</w:t>
      </w:r>
      <w:r>
        <w:rPr>
          <w:rFonts w:ascii="仿宋_GB2312" w:eastAsia="仿宋_GB2312" w:hAnsi="仿宋_GB2312" w:cs="仿宋_GB2312" w:hint="eastAsia"/>
          <w:sz w:val="32"/>
          <w:szCs w:val="32"/>
          <w:shd w:val="clear" w:color="auto" w:fill="FFFFFF"/>
        </w:rPr>
        <w:t>10</w:t>
      </w:r>
      <w:r>
        <w:rPr>
          <w:rFonts w:ascii="仿宋_GB2312" w:eastAsia="仿宋_GB2312" w:hAnsi="仿宋_GB2312" w:cs="仿宋_GB2312" w:hint="eastAsia"/>
          <w:sz w:val="32"/>
          <w:szCs w:val="32"/>
          <w:shd w:val="clear" w:color="auto" w:fill="FFFFFF"/>
        </w:rPr>
        <w:t>分。（具体分值算法详见附件</w:t>
      </w:r>
      <w:r>
        <w:rPr>
          <w:rFonts w:ascii="仿宋_GB2312" w:eastAsia="仿宋_GB2312" w:hAnsi="仿宋_GB2312" w:cs="仿宋_GB2312" w:hint="eastAsia"/>
          <w:sz w:val="32"/>
          <w:szCs w:val="32"/>
          <w:shd w:val="clear" w:color="auto" w:fill="FFFFFF"/>
        </w:rPr>
        <w:t>1</w:t>
      </w:r>
      <w:r>
        <w:rPr>
          <w:rFonts w:ascii="仿宋_GB2312" w:eastAsia="仿宋_GB2312" w:hAnsi="仿宋_GB2312" w:cs="仿宋_GB2312" w:hint="eastAsia"/>
          <w:sz w:val="32"/>
          <w:szCs w:val="32"/>
          <w:shd w:val="clear" w:color="auto" w:fill="FFFFFF"/>
        </w:rPr>
        <w:t>）</w:t>
      </w:r>
    </w:p>
    <w:p w:rsidR="00D4072D" w:rsidRDefault="00174592">
      <w:pPr>
        <w:pStyle w:val="ab"/>
        <w:shd w:val="clear" w:color="auto" w:fill="FFFFFF"/>
        <w:spacing w:before="0" w:beforeAutospacing="0" w:after="0" w:afterAutospacing="0" w:line="560" w:lineRule="exact"/>
        <w:ind w:firstLineChars="200" w:firstLine="632"/>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三、查验</w:t>
      </w:r>
      <w:r>
        <w:rPr>
          <w:rFonts w:ascii="黑体" w:eastAsia="黑体" w:hAnsi="黑体" w:cs="黑体" w:hint="eastAsia"/>
          <w:sz w:val="32"/>
          <w:szCs w:val="32"/>
          <w:shd w:val="clear" w:color="auto" w:fill="FFFFFF"/>
        </w:rPr>
        <w:t>服务</w:t>
      </w:r>
      <w:r>
        <w:rPr>
          <w:rFonts w:ascii="黑体" w:eastAsia="黑体" w:hAnsi="黑体" w:cs="黑体" w:hint="eastAsia"/>
          <w:sz w:val="32"/>
          <w:szCs w:val="32"/>
          <w:shd w:val="clear" w:color="auto" w:fill="FFFFFF"/>
        </w:rPr>
        <w:t>机构</w:t>
      </w:r>
      <w:r>
        <w:rPr>
          <w:rFonts w:ascii="黑体" w:eastAsia="黑体" w:hAnsi="黑体" w:cs="黑体" w:hint="eastAsia"/>
          <w:sz w:val="32"/>
          <w:szCs w:val="32"/>
          <w:shd w:val="clear" w:color="auto" w:fill="FFFFFF"/>
        </w:rPr>
        <w:t>服务成果要素</w:t>
      </w:r>
      <w:r>
        <w:rPr>
          <w:rFonts w:ascii="黑体" w:eastAsia="黑体" w:hAnsi="黑体" w:cs="黑体" w:hint="eastAsia"/>
          <w:sz w:val="32"/>
          <w:szCs w:val="32"/>
          <w:shd w:val="clear" w:color="auto" w:fill="FFFFFF"/>
        </w:rPr>
        <w:t>信用评价</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服务成果要素（</w:t>
      </w:r>
      <w:r>
        <w:rPr>
          <w:rFonts w:ascii="仿宋_GB2312" w:eastAsia="仿宋_GB2312" w:hAnsi="仿宋_GB2312" w:cs="仿宋_GB2312" w:hint="eastAsia"/>
          <w:sz w:val="32"/>
          <w:szCs w:val="32"/>
          <w:shd w:val="clear" w:color="auto" w:fill="FFFFFF"/>
        </w:rPr>
        <w:t>Z</w:t>
      </w:r>
      <w:r>
        <w:rPr>
          <w:rFonts w:ascii="仿宋_GB2312" w:eastAsia="仿宋_GB2312" w:hAnsi="仿宋_GB2312" w:cs="仿宋_GB2312" w:hint="eastAsia"/>
          <w:sz w:val="32"/>
          <w:szCs w:val="32"/>
          <w:shd w:val="clear" w:color="auto" w:fill="FFFFFF"/>
        </w:rPr>
        <w:t>）评价的内容包括：查验服务机构人员到位情况及服务质量。</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本项最高得分为</w:t>
      </w:r>
      <w:r>
        <w:rPr>
          <w:rFonts w:ascii="仿宋_GB2312" w:eastAsia="仿宋_GB2312" w:hAnsi="仿宋_GB2312" w:cs="仿宋_GB2312" w:hint="eastAsia"/>
          <w:sz w:val="32"/>
          <w:szCs w:val="32"/>
          <w:shd w:val="clear" w:color="auto" w:fill="FFFFFF"/>
        </w:rPr>
        <w:t>45</w:t>
      </w:r>
      <w:r>
        <w:rPr>
          <w:rFonts w:ascii="仿宋_GB2312" w:eastAsia="仿宋_GB2312" w:hAnsi="仿宋_GB2312" w:cs="仿宋_GB2312" w:hint="eastAsia"/>
          <w:sz w:val="32"/>
          <w:szCs w:val="32"/>
          <w:shd w:val="clear" w:color="auto" w:fill="FFFFFF"/>
        </w:rPr>
        <w:t>分，其中：市、区住建行政主管部门在组织消防验收现场评定或检查时，相关从业人员到位履职情况，最高得</w:t>
      </w:r>
      <w:r>
        <w:rPr>
          <w:rFonts w:ascii="仿宋_GB2312" w:eastAsia="仿宋_GB2312" w:hAnsi="仿宋_GB2312" w:cs="仿宋_GB2312" w:hint="eastAsia"/>
          <w:sz w:val="32"/>
          <w:szCs w:val="32"/>
          <w:shd w:val="clear" w:color="auto" w:fill="FFFFFF"/>
        </w:rPr>
        <w:t>15</w:t>
      </w:r>
      <w:r>
        <w:rPr>
          <w:rFonts w:ascii="仿宋_GB2312" w:eastAsia="仿宋_GB2312" w:hAnsi="仿宋_GB2312" w:cs="仿宋_GB2312" w:hint="eastAsia"/>
          <w:sz w:val="32"/>
          <w:szCs w:val="32"/>
          <w:shd w:val="clear" w:color="auto" w:fill="FFFFFF"/>
        </w:rPr>
        <w:t>分；市、区住建行政主管部门对查验服务机构的服务质量实施监督检查时，对检测报告服务质</w:t>
      </w:r>
      <w:r>
        <w:rPr>
          <w:rFonts w:ascii="仿宋_GB2312" w:eastAsia="仿宋_GB2312" w:hAnsi="仿宋_GB2312" w:cs="仿宋_GB2312" w:hint="eastAsia"/>
          <w:sz w:val="32"/>
          <w:szCs w:val="32"/>
          <w:shd w:val="clear" w:color="auto" w:fill="FFFFFF"/>
        </w:rPr>
        <w:t>量进行评定，最高得</w:t>
      </w:r>
      <w:r>
        <w:rPr>
          <w:rFonts w:ascii="仿宋_GB2312" w:eastAsia="仿宋_GB2312" w:hAnsi="仿宋_GB2312" w:cs="仿宋_GB2312" w:hint="eastAsia"/>
          <w:sz w:val="32"/>
          <w:szCs w:val="32"/>
          <w:shd w:val="clear" w:color="auto" w:fill="FFFFFF"/>
        </w:rPr>
        <w:t>30</w:t>
      </w:r>
      <w:r>
        <w:rPr>
          <w:rFonts w:ascii="仿宋_GB2312" w:eastAsia="仿宋_GB2312" w:hAnsi="仿宋_GB2312" w:cs="仿宋_GB2312" w:hint="eastAsia"/>
          <w:sz w:val="32"/>
          <w:szCs w:val="32"/>
          <w:shd w:val="clear" w:color="auto" w:fill="FFFFFF"/>
        </w:rPr>
        <w:t>分。（具体分值算法详见附件</w:t>
      </w:r>
      <w:r>
        <w:rPr>
          <w:rFonts w:ascii="仿宋_GB2312" w:eastAsia="仿宋_GB2312" w:hAnsi="仿宋_GB2312" w:cs="仿宋_GB2312" w:hint="eastAsia"/>
          <w:sz w:val="32"/>
          <w:szCs w:val="32"/>
          <w:shd w:val="clear" w:color="auto" w:fill="FFFFFF"/>
        </w:rPr>
        <w:t>2</w:t>
      </w:r>
      <w:r>
        <w:rPr>
          <w:rFonts w:ascii="仿宋_GB2312" w:eastAsia="仿宋_GB2312" w:hAnsi="仿宋_GB2312" w:cs="仿宋_GB2312" w:hint="eastAsia"/>
          <w:sz w:val="32"/>
          <w:szCs w:val="32"/>
          <w:shd w:val="clear" w:color="auto" w:fill="FFFFFF"/>
        </w:rPr>
        <w:t>）</w:t>
      </w:r>
    </w:p>
    <w:p w:rsidR="00D4072D" w:rsidRDefault="00174592">
      <w:pPr>
        <w:pStyle w:val="ab"/>
        <w:shd w:val="clear" w:color="auto" w:fill="FFFFFF"/>
        <w:spacing w:before="0" w:beforeAutospacing="0" w:after="0" w:afterAutospacing="0" w:line="560" w:lineRule="exact"/>
        <w:ind w:firstLineChars="200" w:firstLine="632"/>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四、查验</w:t>
      </w:r>
      <w:r>
        <w:rPr>
          <w:rFonts w:ascii="黑体" w:eastAsia="黑体" w:hAnsi="黑体" w:cs="黑体" w:hint="eastAsia"/>
          <w:sz w:val="32"/>
          <w:szCs w:val="32"/>
          <w:shd w:val="clear" w:color="auto" w:fill="FFFFFF"/>
        </w:rPr>
        <w:t>服务</w:t>
      </w:r>
      <w:r>
        <w:rPr>
          <w:rFonts w:ascii="黑体" w:eastAsia="黑体" w:hAnsi="黑体" w:cs="黑体" w:hint="eastAsia"/>
          <w:sz w:val="32"/>
          <w:szCs w:val="32"/>
          <w:shd w:val="clear" w:color="auto" w:fill="FFFFFF"/>
        </w:rPr>
        <w:t>机构</w:t>
      </w:r>
      <w:r>
        <w:rPr>
          <w:rFonts w:ascii="黑体" w:eastAsia="黑体" w:hAnsi="黑体" w:cs="黑体" w:hint="eastAsia"/>
          <w:sz w:val="32"/>
          <w:szCs w:val="32"/>
          <w:shd w:val="clear" w:color="auto" w:fill="FFFFFF"/>
        </w:rPr>
        <w:t>信用监管行为</w:t>
      </w:r>
      <w:r>
        <w:rPr>
          <w:rFonts w:ascii="黑体" w:eastAsia="黑体" w:hAnsi="黑体" w:cs="黑体" w:hint="eastAsia"/>
          <w:sz w:val="32"/>
          <w:szCs w:val="32"/>
          <w:shd w:val="clear" w:color="auto" w:fill="FFFFFF"/>
        </w:rPr>
        <w:t>C</w:t>
      </w:r>
      <w:r>
        <w:rPr>
          <w:rFonts w:ascii="黑体" w:eastAsia="黑体" w:hAnsi="黑体" w:cs="黑体" w:hint="eastAsia"/>
          <w:sz w:val="32"/>
          <w:szCs w:val="32"/>
          <w:shd w:val="clear" w:color="auto" w:fill="FFFFFF"/>
        </w:rPr>
        <w:t>类</w:t>
      </w:r>
      <w:r>
        <w:rPr>
          <w:rFonts w:ascii="黑体" w:eastAsia="黑体" w:hAnsi="黑体" w:cs="黑体" w:hint="eastAsia"/>
          <w:sz w:val="32"/>
          <w:szCs w:val="32"/>
          <w:shd w:val="clear" w:color="auto" w:fill="FFFFFF"/>
        </w:rPr>
        <w:t>信用评价</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信用监管行为</w:t>
      </w:r>
      <w:r>
        <w:rPr>
          <w:rFonts w:ascii="仿宋_GB2312" w:eastAsia="仿宋_GB2312" w:hAnsi="仿宋_GB2312" w:cs="仿宋_GB2312" w:hint="eastAsia"/>
          <w:sz w:val="32"/>
          <w:szCs w:val="32"/>
          <w:shd w:val="clear" w:color="auto" w:fill="FFFFFF"/>
        </w:rPr>
        <w:t>C</w:t>
      </w:r>
      <w:r>
        <w:rPr>
          <w:rFonts w:ascii="仿宋_GB2312" w:eastAsia="仿宋_GB2312" w:hAnsi="仿宋_GB2312" w:cs="仿宋_GB2312" w:hint="eastAsia"/>
          <w:sz w:val="32"/>
          <w:szCs w:val="32"/>
          <w:shd w:val="clear" w:color="auto" w:fill="FFFFFF"/>
        </w:rPr>
        <w:t>类（</w:t>
      </w:r>
      <w:r>
        <w:rPr>
          <w:rFonts w:ascii="仿宋_GB2312" w:eastAsia="仿宋_GB2312" w:hAnsi="仿宋_GB2312" w:cs="仿宋_GB2312" w:hint="eastAsia"/>
          <w:sz w:val="32"/>
          <w:szCs w:val="32"/>
          <w:shd w:val="clear" w:color="auto" w:fill="FFFFFF"/>
        </w:rPr>
        <w:t>T</w:t>
      </w:r>
      <w:r>
        <w:rPr>
          <w:rFonts w:ascii="仿宋_GB2312" w:eastAsia="仿宋_GB2312" w:hAnsi="仿宋_GB2312" w:cs="仿宋_GB2312" w:hint="eastAsia"/>
          <w:sz w:val="32"/>
          <w:szCs w:val="32"/>
          <w:shd w:val="clear" w:color="auto" w:fill="FFFFFF"/>
        </w:rPr>
        <w:t>）评价的内容包括：查验服务机构受国家、省、市、区各级住建系统表彰情况等。本项最高得分为</w:t>
      </w:r>
      <w:r>
        <w:rPr>
          <w:rFonts w:ascii="仿宋_GB2312" w:eastAsia="仿宋_GB2312" w:hAnsi="仿宋_GB2312" w:cs="仿宋_GB2312" w:hint="eastAsia"/>
          <w:sz w:val="32"/>
          <w:szCs w:val="32"/>
          <w:shd w:val="clear" w:color="auto" w:fill="FFFFFF"/>
        </w:rPr>
        <w:t>10</w:t>
      </w:r>
      <w:r>
        <w:rPr>
          <w:rFonts w:ascii="仿宋_GB2312" w:eastAsia="仿宋_GB2312" w:hAnsi="仿宋_GB2312" w:cs="仿宋_GB2312" w:hint="eastAsia"/>
          <w:sz w:val="32"/>
          <w:szCs w:val="32"/>
          <w:shd w:val="clear" w:color="auto" w:fill="FFFFFF"/>
        </w:rPr>
        <w:t>分。（具体分值详见附件</w:t>
      </w:r>
      <w:r>
        <w:rPr>
          <w:rFonts w:ascii="仿宋_GB2312" w:eastAsia="仿宋_GB2312" w:hAnsi="仿宋_GB2312" w:cs="仿宋_GB2312" w:hint="eastAsia"/>
          <w:sz w:val="32"/>
          <w:szCs w:val="32"/>
          <w:shd w:val="clear" w:color="auto" w:fill="FFFFFF"/>
        </w:rPr>
        <w:t>4</w:t>
      </w:r>
      <w:r>
        <w:rPr>
          <w:rFonts w:ascii="仿宋_GB2312" w:eastAsia="仿宋_GB2312" w:hAnsi="仿宋_GB2312" w:cs="仿宋_GB2312" w:hint="eastAsia"/>
          <w:sz w:val="32"/>
          <w:szCs w:val="32"/>
          <w:shd w:val="clear" w:color="auto" w:fill="FFFFFF"/>
        </w:rPr>
        <w:t>）</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信用监管行为</w:t>
      </w:r>
      <w:r>
        <w:rPr>
          <w:rFonts w:ascii="仿宋_GB2312" w:eastAsia="仿宋_GB2312" w:hAnsi="仿宋_GB2312" w:cs="仿宋_GB2312" w:hint="eastAsia"/>
          <w:sz w:val="32"/>
          <w:szCs w:val="32"/>
          <w:shd w:val="clear" w:color="auto" w:fill="FFFFFF"/>
        </w:rPr>
        <w:t>C</w:t>
      </w:r>
      <w:r>
        <w:rPr>
          <w:rFonts w:ascii="仿宋_GB2312" w:eastAsia="仿宋_GB2312" w:hAnsi="仿宋_GB2312" w:cs="仿宋_GB2312" w:hint="eastAsia"/>
          <w:sz w:val="32"/>
          <w:szCs w:val="32"/>
          <w:shd w:val="clear" w:color="auto" w:fill="FFFFFF"/>
        </w:rPr>
        <w:t>类（</w:t>
      </w:r>
      <w:r>
        <w:rPr>
          <w:rFonts w:ascii="仿宋_GB2312" w:eastAsia="仿宋_GB2312" w:hAnsi="仿宋_GB2312" w:cs="仿宋_GB2312" w:hint="eastAsia"/>
          <w:sz w:val="32"/>
          <w:szCs w:val="32"/>
          <w:shd w:val="clear" w:color="auto" w:fill="FFFFFF"/>
        </w:rPr>
        <w:t>T</w:t>
      </w:r>
      <w:r>
        <w:rPr>
          <w:rFonts w:ascii="仿宋_GB2312" w:eastAsia="仿宋_GB2312" w:hAnsi="仿宋_GB2312" w:cs="仿宋_GB2312" w:hint="eastAsia"/>
          <w:sz w:val="32"/>
          <w:szCs w:val="32"/>
          <w:shd w:val="clear" w:color="auto" w:fill="FFFFFF"/>
        </w:rPr>
        <w:t>）计算公式：</w:t>
      </w:r>
    </w:p>
    <w:p w:rsidR="00D4072D" w:rsidRDefault="00174592">
      <w:pPr>
        <w:pStyle w:val="ab"/>
        <w:shd w:val="clear" w:color="auto" w:fill="FFFFFF"/>
        <w:spacing w:before="0" w:beforeAutospacing="0" w:after="0" w:afterAutospacing="0"/>
        <w:ind w:firstLineChars="200" w:firstLine="592"/>
        <w:rPr>
          <w:rFonts w:ascii="仿宋_GB2312" w:eastAsia="仿宋_GB2312" w:hAnsi="仿宋_GB2312" w:cs="仿宋_GB2312"/>
          <w:position w:val="-28"/>
          <w:sz w:val="32"/>
          <w:szCs w:val="32"/>
          <w:shd w:val="clear" w:color="auto" w:fill="FFFFFF"/>
        </w:rPr>
      </w:pPr>
      <w:r>
        <w:rPr>
          <w:rFonts w:ascii="仿宋_GB2312" w:eastAsia="仿宋_GB2312" w:hAnsi="仿宋_GB2312" w:cs="仿宋_GB2312" w:hint="eastAsia"/>
          <w:position w:val="-28"/>
          <w:sz w:val="30"/>
          <w:szCs w:val="30"/>
          <w:shd w:val="clear" w:color="auto" w:fill="FFFFFF"/>
        </w:rPr>
        <w:object w:dxaOrig="3132" w:dyaOrig="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6pt;height:35.25pt" o:ole="">
            <v:imagedata r:id="rId9" o:title=""/>
          </v:shape>
          <o:OLEObject Type="Embed" ProgID="Equation.KSEE3" ShapeID="_x0000_i1025" DrawAspect="Content" ObjectID="_1796654126" r:id="rId10"/>
        </w:object>
      </w:r>
    </w:p>
    <w:p w:rsidR="00D4072D" w:rsidRDefault="00174592">
      <w:pPr>
        <w:pStyle w:val="ab"/>
        <w:shd w:val="clear" w:color="auto" w:fill="FFFFFF"/>
        <w:adjustRightInd w:val="0"/>
        <w:snapToGrid w:val="0"/>
        <w:spacing w:before="0" w:beforeAutospacing="0" w:after="0" w:afterAutospacing="0" w:line="360" w:lineRule="auto"/>
        <w:ind w:firstLineChars="300" w:firstLine="948"/>
        <w:rPr>
          <w:rFonts w:ascii="仿宋_GB2312" w:eastAsia="仿宋_GB2312" w:hAnsi="仿宋_GB2312" w:cs="仿宋_GB2312"/>
          <w:position w:val="-28"/>
          <w:sz w:val="32"/>
          <w:szCs w:val="32"/>
          <w:shd w:val="clear" w:color="auto" w:fill="FFFFFF"/>
        </w:rPr>
      </w:pPr>
      <w:r>
        <w:rPr>
          <w:rFonts w:ascii="仿宋_GB2312" w:eastAsia="仿宋_GB2312" w:hAnsi="仿宋_GB2312" w:cs="仿宋_GB2312" w:hint="eastAsia"/>
          <w:position w:val="-24"/>
          <w:sz w:val="32"/>
          <w:szCs w:val="32"/>
          <w:shd w:val="clear" w:color="auto" w:fill="FFFFFF"/>
        </w:rPr>
        <w:object w:dxaOrig="880" w:dyaOrig="620">
          <v:shape id="_x0000_i1026" type="#_x0000_t75" style="width:44pt;height:31pt" o:ole="">
            <v:imagedata r:id="rId11" o:title=""/>
          </v:shape>
          <o:OLEObject Type="Embed" ProgID="Equation.KSEE3" ShapeID="_x0000_i1026" DrawAspect="Content" ObjectID="_1796654127" r:id="rId12"/>
        </w:object>
      </w:r>
    </w:p>
    <w:p w:rsidR="00D4072D" w:rsidRDefault="00174592">
      <w:pPr>
        <w:pStyle w:val="ab"/>
        <w:shd w:val="clear" w:color="auto" w:fill="FFFFFF"/>
        <w:adjustRightInd w:val="0"/>
        <w:snapToGrid w:val="0"/>
        <w:spacing w:before="0" w:beforeAutospacing="0" w:after="0" w:afterAutospacing="0" w:line="360" w:lineRule="auto"/>
        <w:ind w:firstLineChars="300" w:firstLine="948"/>
        <w:rPr>
          <w:rFonts w:hAnsi="Cambria Math" w:cs="仿宋_GB2312" w:hint="eastAsia"/>
          <w:position w:val="-28"/>
          <w:sz w:val="32"/>
          <w:szCs w:val="32"/>
          <w:shd w:val="clear" w:color="auto" w:fill="FFFFFF"/>
        </w:rPr>
      </w:pPr>
      <w:r>
        <w:rPr>
          <w:rFonts w:ascii="仿宋_GB2312" w:eastAsia="仿宋_GB2312" w:hAnsi="仿宋_GB2312" w:cs="仿宋_GB2312" w:hint="eastAsia"/>
          <w:position w:val="-28"/>
          <w:sz w:val="32"/>
          <w:szCs w:val="32"/>
          <w:shd w:val="clear" w:color="auto" w:fill="FFFFFF"/>
        </w:rPr>
        <w:object w:dxaOrig="1140" w:dyaOrig="680">
          <v:shape id="_x0000_i1027" type="#_x0000_t75" style="width:57pt;height:34pt" o:ole="">
            <v:imagedata r:id="rId13" o:title=""/>
          </v:shape>
          <o:OLEObject Type="Embed" ProgID="Equation.KSEE3" ShapeID="_x0000_i1027" DrawAspect="Content" ObjectID="_1796654128" r:id="rId14"/>
        </w:object>
      </w:r>
      <w:r>
        <w:rPr>
          <w:rFonts w:ascii="仿宋_GB2312" w:eastAsia="仿宋_GB2312" w:hAnsi="仿宋_GB2312" w:cs="仿宋_GB2312" w:hint="eastAsia"/>
          <w:position w:val="-28"/>
          <w:sz w:val="32"/>
          <w:szCs w:val="32"/>
          <w:shd w:val="clear" w:color="auto" w:fill="FFFFFF"/>
        </w:rPr>
        <w:t xml:space="preserve">     </w:t>
      </w:r>
    </w:p>
    <w:p w:rsidR="00D4072D" w:rsidRDefault="00174592">
      <w:pPr>
        <w:pStyle w:val="ab"/>
        <w:shd w:val="clear" w:color="auto" w:fill="FFFFFF"/>
        <w:adjustRightInd w:val="0"/>
        <w:snapToGrid w:val="0"/>
        <w:spacing w:before="0" w:beforeAutospacing="0" w:after="0" w:afterAutospacing="0"/>
        <w:ind w:firstLineChars="300" w:firstLine="948"/>
        <w:rPr>
          <w:rFonts w:ascii="仿宋_GB2312" w:eastAsia="仿宋_GB2312" w:hAnsi="仿宋_GB2312" w:cs="仿宋_GB2312"/>
          <w:position w:val="-24"/>
          <w:sz w:val="30"/>
          <w:szCs w:val="30"/>
          <w:shd w:val="clear" w:color="auto" w:fill="FFFFFF"/>
        </w:rPr>
      </w:pPr>
      <w:r>
        <w:rPr>
          <w:rFonts w:ascii="仿宋_GB2312" w:eastAsia="仿宋_GB2312" w:hAnsi="仿宋_GB2312" w:cs="仿宋_GB2312" w:hint="eastAsia"/>
          <w:position w:val="-30"/>
          <w:sz w:val="32"/>
          <w:szCs w:val="32"/>
          <w:shd w:val="clear" w:color="auto" w:fill="FFFFFF"/>
        </w:rPr>
        <w:object w:dxaOrig="859" w:dyaOrig="680">
          <v:shape id="_x0000_i1028" type="#_x0000_t75" style="width:42.95pt;height:34pt" o:ole="">
            <v:imagedata r:id="rId15" o:title=""/>
          </v:shape>
          <o:OLEObject Type="Embed" ProgID="Equation.KSEE3" ShapeID="_x0000_i1028" DrawAspect="Content" ObjectID="_1796654129" r:id="rId16"/>
        </w:objec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其中：</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T</w:t>
      </w:r>
      <w:r>
        <w:rPr>
          <w:rFonts w:ascii="仿宋_GB2312" w:eastAsia="仿宋_GB2312" w:hAnsi="仿宋_GB2312" w:cs="仿宋_GB2312" w:hint="eastAsia"/>
          <w:sz w:val="32"/>
          <w:szCs w:val="32"/>
          <w:shd w:val="clear" w:color="auto" w:fill="FFFFFF"/>
          <w:vertAlign w:val="subscript"/>
        </w:rPr>
        <w:t>1</w:t>
      </w:r>
      <w:r>
        <w:rPr>
          <w:rFonts w:ascii="仿宋_GB2312" w:eastAsia="仿宋_GB2312" w:hAnsi="仿宋_GB2312" w:cs="仿宋_GB2312" w:hint="eastAsia"/>
          <w:sz w:val="32"/>
          <w:szCs w:val="32"/>
          <w:shd w:val="clear" w:color="auto" w:fill="FFFFFF"/>
        </w:rPr>
        <w:t>为国家、省、市级信用监管行为</w:t>
      </w:r>
      <w:r>
        <w:rPr>
          <w:rFonts w:ascii="仿宋_GB2312" w:eastAsia="仿宋_GB2312" w:hAnsi="仿宋_GB2312" w:cs="仿宋_GB2312" w:hint="eastAsia"/>
          <w:sz w:val="32"/>
          <w:szCs w:val="32"/>
          <w:shd w:val="clear" w:color="auto" w:fill="FFFFFF"/>
        </w:rPr>
        <w:t>C</w:t>
      </w:r>
      <w:r>
        <w:rPr>
          <w:rFonts w:ascii="仿宋_GB2312" w:eastAsia="仿宋_GB2312" w:hAnsi="仿宋_GB2312" w:cs="仿宋_GB2312" w:hint="eastAsia"/>
          <w:sz w:val="32"/>
          <w:szCs w:val="32"/>
          <w:shd w:val="clear" w:color="auto" w:fill="FFFFFF"/>
        </w:rPr>
        <w:t>类加分；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T</w:t>
      </w:r>
      <w:r>
        <w:rPr>
          <w:rFonts w:ascii="仿宋_GB2312" w:eastAsia="仿宋_GB2312" w:hAnsi="仿宋_GB2312" w:cs="仿宋_GB2312" w:hint="eastAsia"/>
          <w:sz w:val="32"/>
          <w:szCs w:val="32"/>
          <w:shd w:val="clear" w:color="auto" w:fill="FFFFFF"/>
          <w:vertAlign w:val="subscript"/>
        </w:rPr>
        <w:t>i</w:t>
      </w:r>
      <w:r>
        <w:rPr>
          <w:rFonts w:ascii="仿宋_GB2312" w:eastAsia="仿宋_GB2312" w:hAnsi="仿宋_GB2312" w:cs="仿宋_GB2312" w:hint="eastAsia"/>
          <w:sz w:val="32"/>
          <w:szCs w:val="32"/>
          <w:shd w:val="clear" w:color="auto" w:fill="FFFFFF"/>
        </w:rPr>
        <w:t>为除</w:t>
      </w:r>
      <w:r>
        <w:rPr>
          <w:rFonts w:ascii="仿宋_GB2312" w:eastAsia="仿宋_GB2312" w:hAnsi="仿宋_GB2312" w:cs="仿宋_GB2312" w:hint="eastAsia"/>
          <w:sz w:val="32"/>
          <w:szCs w:val="32"/>
          <w:shd w:val="clear" w:color="auto" w:fill="FFFFFF"/>
        </w:rPr>
        <w:t>T</w:t>
      </w:r>
      <w:r>
        <w:rPr>
          <w:rFonts w:ascii="仿宋_GB2312" w:eastAsia="仿宋_GB2312" w:hAnsi="仿宋_GB2312" w:cs="仿宋_GB2312" w:hint="eastAsia"/>
          <w:sz w:val="32"/>
          <w:szCs w:val="32"/>
          <w:shd w:val="clear" w:color="auto" w:fill="FFFFFF"/>
          <w:vertAlign w:val="subscript"/>
        </w:rPr>
        <w:t>1</w:t>
      </w:r>
      <w:r>
        <w:rPr>
          <w:rFonts w:ascii="仿宋_GB2312" w:eastAsia="仿宋_GB2312" w:hAnsi="仿宋_GB2312" w:cs="仿宋_GB2312" w:hint="eastAsia"/>
          <w:sz w:val="32"/>
          <w:szCs w:val="32"/>
          <w:shd w:val="clear" w:color="auto" w:fill="FFFFFF"/>
        </w:rPr>
        <w:t>以外的信用监管行为</w:t>
      </w:r>
      <w:r>
        <w:rPr>
          <w:rFonts w:ascii="仿宋_GB2312" w:eastAsia="仿宋_GB2312" w:hAnsi="仿宋_GB2312" w:cs="仿宋_GB2312" w:hint="eastAsia"/>
          <w:sz w:val="32"/>
          <w:szCs w:val="32"/>
          <w:shd w:val="clear" w:color="auto" w:fill="FFFFFF"/>
        </w:rPr>
        <w:t>C</w:t>
      </w:r>
      <w:r>
        <w:rPr>
          <w:rFonts w:ascii="仿宋_GB2312" w:eastAsia="仿宋_GB2312" w:hAnsi="仿宋_GB2312" w:cs="仿宋_GB2312" w:hint="eastAsia"/>
          <w:sz w:val="32"/>
          <w:szCs w:val="32"/>
          <w:shd w:val="clear" w:color="auto" w:fill="FFFFFF"/>
        </w:rPr>
        <w:t>类加分；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w</w:t>
      </w:r>
      <w:r>
        <w:rPr>
          <w:rFonts w:ascii="仿宋_GB2312" w:eastAsia="仿宋_GB2312" w:hAnsi="仿宋_GB2312" w:cs="仿宋_GB2312" w:hint="eastAsia"/>
          <w:sz w:val="32"/>
          <w:szCs w:val="32"/>
          <w:shd w:val="clear" w:color="auto" w:fill="FFFFFF"/>
          <w:vertAlign w:val="subscript"/>
        </w:rPr>
        <w:t>i</w:t>
      </w:r>
      <w:r>
        <w:rPr>
          <w:rFonts w:ascii="仿宋_GB2312" w:eastAsia="仿宋_GB2312" w:hAnsi="仿宋_GB2312" w:cs="仿宋_GB2312" w:hint="eastAsia"/>
          <w:sz w:val="32"/>
          <w:szCs w:val="32"/>
          <w:shd w:val="clear" w:color="auto" w:fill="FFFFFF"/>
        </w:rPr>
        <w:t>为市审验中心及各区住建行政主管部门验收的建设工程项目建筑面积总数占全市建设工程项目建筑面积总数的比重；</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M</w:t>
      </w:r>
      <w:r>
        <w:rPr>
          <w:rFonts w:ascii="仿宋_GB2312" w:eastAsia="仿宋_GB2312" w:hAnsi="仿宋_GB2312" w:cs="仿宋_GB2312" w:hint="eastAsia"/>
          <w:sz w:val="32"/>
          <w:szCs w:val="32"/>
          <w:shd w:val="clear" w:color="auto" w:fill="FFFFFF"/>
        </w:rPr>
        <w:t>为全市建设工程项目建筑面积总数；</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M</w:t>
      </w:r>
      <w:r>
        <w:rPr>
          <w:rFonts w:ascii="仿宋_GB2312" w:eastAsia="仿宋_GB2312" w:hAnsi="仿宋_GB2312" w:cs="仿宋_GB2312" w:hint="eastAsia"/>
          <w:sz w:val="32"/>
          <w:szCs w:val="32"/>
          <w:shd w:val="clear" w:color="auto" w:fill="FFFFFF"/>
          <w:vertAlign w:val="subscript"/>
        </w:rPr>
        <w:t>i</w:t>
      </w:r>
      <w:r>
        <w:rPr>
          <w:rFonts w:ascii="仿宋_GB2312" w:eastAsia="仿宋_GB2312" w:hAnsi="仿宋_GB2312" w:cs="仿宋_GB2312" w:hint="eastAsia"/>
          <w:sz w:val="32"/>
          <w:szCs w:val="32"/>
          <w:shd w:val="clear" w:color="auto" w:fill="FFFFFF"/>
        </w:rPr>
        <w:t>为市审验中心及各区住建行政主管部门验收的建设工程项目建筑面积总数；</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k</w:t>
      </w:r>
      <w:r>
        <w:rPr>
          <w:rFonts w:ascii="仿宋_GB2312" w:eastAsia="仿宋_GB2312" w:hAnsi="仿宋_GB2312" w:cs="仿宋_GB2312" w:hint="eastAsia"/>
          <w:sz w:val="32"/>
          <w:szCs w:val="32"/>
          <w:shd w:val="clear" w:color="auto" w:fill="FFFFFF"/>
          <w:vertAlign w:val="subscript"/>
        </w:rPr>
        <w:t>i</w:t>
      </w:r>
      <w:r>
        <w:rPr>
          <w:rFonts w:ascii="仿宋_GB2312" w:eastAsia="仿宋_GB2312" w:hAnsi="仿宋_GB2312" w:cs="仿宋_GB2312" w:hint="eastAsia"/>
          <w:sz w:val="32"/>
          <w:szCs w:val="32"/>
          <w:shd w:val="clear" w:color="auto" w:fill="FFFFFF"/>
        </w:rPr>
        <w:t>为市审验中心及各区住建行政主管部门信用监管行为</w:t>
      </w:r>
      <w:r>
        <w:rPr>
          <w:rFonts w:ascii="仿宋_GB2312" w:eastAsia="仿宋_GB2312" w:hAnsi="仿宋_GB2312" w:cs="仿宋_GB2312" w:hint="eastAsia"/>
          <w:sz w:val="32"/>
          <w:szCs w:val="32"/>
          <w:shd w:val="clear" w:color="auto" w:fill="FFFFFF"/>
        </w:rPr>
        <w:t>P</w:t>
      </w:r>
      <w:r>
        <w:rPr>
          <w:rFonts w:ascii="仿宋_GB2312" w:eastAsia="仿宋_GB2312" w:hAnsi="仿宋_GB2312" w:cs="仿宋_GB2312" w:hint="eastAsia"/>
          <w:sz w:val="32"/>
          <w:szCs w:val="32"/>
          <w:shd w:val="clear" w:color="auto" w:fill="FFFFFF"/>
        </w:rPr>
        <w:t>类扣分占所有信用监管行为</w:t>
      </w:r>
      <w:r>
        <w:rPr>
          <w:rFonts w:ascii="仿宋_GB2312" w:eastAsia="仿宋_GB2312" w:hAnsi="仿宋_GB2312" w:cs="仿宋_GB2312" w:hint="eastAsia"/>
          <w:sz w:val="32"/>
          <w:szCs w:val="32"/>
          <w:shd w:val="clear" w:color="auto" w:fill="FFFFFF"/>
        </w:rPr>
        <w:t>C</w:t>
      </w:r>
      <w:r>
        <w:rPr>
          <w:rFonts w:ascii="仿宋_GB2312" w:eastAsia="仿宋_GB2312" w:hAnsi="仿宋_GB2312" w:cs="仿宋_GB2312" w:hint="eastAsia"/>
          <w:sz w:val="32"/>
          <w:szCs w:val="32"/>
          <w:shd w:val="clear" w:color="auto" w:fill="FFFFFF"/>
        </w:rPr>
        <w:t>类加分的比重；</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Q</w:t>
      </w:r>
      <w:r>
        <w:rPr>
          <w:rFonts w:ascii="仿宋_GB2312" w:eastAsia="仿宋_GB2312" w:hAnsi="仿宋_GB2312" w:cs="仿宋_GB2312" w:hint="eastAsia"/>
          <w:sz w:val="32"/>
          <w:szCs w:val="32"/>
          <w:shd w:val="clear" w:color="auto" w:fill="FFFFFF"/>
          <w:vertAlign w:val="subscript"/>
        </w:rPr>
        <w:t>iT</w:t>
      </w:r>
      <w:r>
        <w:rPr>
          <w:rFonts w:ascii="仿宋_GB2312" w:eastAsia="仿宋_GB2312" w:hAnsi="仿宋_GB2312" w:cs="仿宋_GB2312" w:hint="eastAsia"/>
          <w:sz w:val="32"/>
          <w:szCs w:val="32"/>
          <w:shd w:val="clear" w:color="auto" w:fill="FFFFFF"/>
        </w:rPr>
        <w:t>为实施机构对所有应评价的查验服务机构的信用监管行为</w:t>
      </w:r>
      <w:r>
        <w:rPr>
          <w:rFonts w:ascii="仿宋_GB2312" w:eastAsia="仿宋_GB2312" w:hAnsi="仿宋_GB2312" w:cs="仿宋_GB2312" w:hint="eastAsia"/>
          <w:sz w:val="32"/>
          <w:szCs w:val="32"/>
          <w:shd w:val="clear" w:color="auto" w:fill="FFFFFF"/>
        </w:rPr>
        <w:t>C</w:t>
      </w:r>
      <w:r>
        <w:rPr>
          <w:rFonts w:ascii="仿宋_GB2312" w:eastAsia="仿宋_GB2312" w:hAnsi="仿宋_GB2312" w:cs="仿宋_GB2312" w:hint="eastAsia"/>
          <w:sz w:val="32"/>
          <w:szCs w:val="32"/>
          <w:shd w:val="clear" w:color="auto" w:fill="FFFFFF"/>
        </w:rPr>
        <w:t>类累计值；</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Q</w:t>
      </w:r>
      <w:r>
        <w:rPr>
          <w:rFonts w:ascii="仿宋_GB2312" w:eastAsia="仿宋_GB2312" w:hAnsi="仿宋_GB2312" w:cs="仿宋_GB2312" w:hint="eastAsia"/>
          <w:sz w:val="32"/>
          <w:szCs w:val="32"/>
          <w:shd w:val="clear" w:color="auto" w:fill="FFFFFF"/>
          <w:vertAlign w:val="subscript"/>
        </w:rPr>
        <w:t>iF</w:t>
      </w:r>
      <w:r>
        <w:rPr>
          <w:rFonts w:ascii="仿宋_GB2312" w:eastAsia="仿宋_GB2312" w:hAnsi="仿宋_GB2312" w:cs="仿宋_GB2312" w:hint="eastAsia"/>
          <w:sz w:val="32"/>
          <w:szCs w:val="32"/>
          <w:shd w:val="clear" w:color="auto" w:fill="FFFFFF"/>
        </w:rPr>
        <w:t>为实施机构对所有应评价的查验服务机构的信用监</w:t>
      </w:r>
      <w:r>
        <w:rPr>
          <w:rFonts w:ascii="仿宋_GB2312" w:eastAsia="仿宋_GB2312" w:hAnsi="仿宋_GB2312" w:cs="仿宋_GB2312" w:hint="eastAsia"/>
          <w:sz w:val="32"/>
          <w:szCs w:val="32"/>
          <w:shd w:val="clear" w:color="auto" w:fill="FFFFFF"/>
        </w:rPr>
        <w:t>管行为</w:t>
      </w:r>
      <w:r>
        <w:rPr>
          <w:rFonts w:ascii="仿宋_GB2312" w:eastAsia="仿宋_GB2312" w:hAnsi="仿宋_GB2312" w:cs="仿宋_GB2312" w:hint="eastAsia"/>
          <w:sz w:val="32"/>
          <w:szCs w:val="32"/>
          <w:shd w:val="clear" w:color="auto" w:fill="FFFFFF"/>
        </w:rPr>
        <w:t>P</w:t>
      </w:r>
      <w:r>
        <w:rPr>
          <w:rFonts w:ascii="仿宋_GB2312" w:eastAsia="仿宋_GB2312" w:hAnsi="仿宋_GB2312" w:cs="仿宋_GB2312" w:hint="eastAsia"/>
          <w:sz w:val="32"/>
          <w:szCs w:val="32"/>
          <w:shd w:val="clear" w:color="auto" w:fill="FFFFFF"/>
        </w:rPr>
        <w:t>类累计值；</w:t>
      </w:r>
      <w:r>
        <w:rPr>
          <w:rFonts w:ascii="仿宋_GB2312" w:eastAsia="仿宋_GB2312" w:hAnsi="仿宋_GB2312" w:cs="仿宋_GB2312" w:hint="eastAsia"/>
          <w:sz w:val="32"/>
          <w:szCs w:val="32"/>
          <w:shd w:val="clear" w:color="auto" w:fill="FFFFFF"/>
        </w:rPr>
        <w:t xml:space="preserve"> </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以上</w:t>
      </w:r>
      <w:r>
        <w:rPr>
          <w:rFonts w:ascii="仿宋_GB2312" w:eastAsia="仿宋_GB2312" w:hAnsi="仿宋_GB2312" w:cs="仿宋_GB2312" w:hint="eastAsia"/>
          <w:sz w:val="32"/>
          <w:szCs w:val="32"/>
          <w:shd w:val="clear" w:color="auto" w:fill="FFFFFF"/>
        </w:rPr>
        <w:t>i</w:t>
      </w:r>
      <w:r>
        <w:rPr>
          <w:rFonts w:ascii="仿宋_GB2312" w:eastAsia="仿宋_GB2312" w:hAnsi="仿宋_GB2312" w:cs="仿宋_GB2312" w:hint="eastAsia"/>
          <w:sz w:val="32"/>
          <w:szCs w:val="32"/>
          <w:shd w:val="clear" w:color="auto" w:fill="FFFFFF"/>
        </w:rPr>
        <w:t>取</w:t>
      </w:r>
      <w:r>
        <w:rPr>
          <w:rFonts w:ascii="仿宋_GB2312" w:eastAsia="仿宋_GB2312" w:hAnsi="仿宋_GB2312" w:cs="仿宋_GB2312" w:hint="eastAsia"/>
          <w:sz w:val="32"/>
          <w:szCs w:val="32"/>
          <w:shd w:val="clear" w:color="auto" w:fill="FFFFFF"/>
        </w:rPr>
        <w:t>2</w:t>
      </w:r>
      <w:r>
        <w:rPr>
          <w:rFonts w:ascii="仿宋_GB2312" w:eastAsia="仿宋_GB2312" w:hAnsi="仿宋_GB2312" w:cs="仿宋_GB2312" w:hint="eastAsia"/>
          <w:sz w:val="32"/>
          <w:szCs w:val="32"/>
          <w:shd w:val="clear" w:color="auto" w:fill="FFFFFF"/>
        </w:rPr>
        <w:t>至</w:t>
      </w:r>
      <w:r>
        <w:rPr>
          <w:rFonts w:ascii="仿宋_GB2312" w:eastAsia="仿宋_GB2312" w:hAnsi="仿宋_GB2312" w:cs="仿宋_GB2312" w:hint="eastAsia"/>
          <w:sz w:val="32"/>
          <w:szCs w:val="32"/>
          <w:shd w:val="clear" w:color="auto" w:fill="FFFFFF"/>
        </w:rPr>
        <w:t>8</w:t>
      </w:r>
      <w:r>
        <w:rPr>
          <w:rFonts w:ascii="仿宋_GB2312" w:eastAsia="仿宋_GB2312" w:hAnsi="仿宋_GB2312" w:cs="仿宋_GB2312" w:hint="eastAsia"/>
          <w:sz w:val="32"/>
          <w:szCs w:val="32"/>
          <w:shd w:val="clear" w:color="auto" w:fill="FFFFFF"/>
        </w:rPr>
        <w:t>依次代表市审验中心、思明区、湖里区、海沧区、集美区、同安区、翔安区。</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b/>
          <w:bCs/>
          <w:sz w:val="32"/>
          <w:szCs w:val="32"/>
          <w:shd w:val="clear" w:color="auto" w:fill="FFFFFF"/>
        </w:rPr>
      </w:pPr>
      <w:r>
        <w:rPr>
          <w:rFonts w:ascii="黑体" w:eastAsia="黑体" w:hAnsi="黑体" w:cs="黑体" w:hint="eastAsia"/>
          <w:sz w:val="32"/>
          <w:szCs w:val="32"/>
          <w:shd w:val="clear" w:color="auto" w:fill="FFFFFF"/>
        </w:rPr>
        <w:t>五、查验</w:t>
      </w:r>
      <w:r>
        <w:rPr>
          <w:rFonts w:ascii="黑体" w:eastAsia="黑体" w:hAnsi="黑体" w:cs="黑体" w:hint="eastAsia"/>
          <w:sz w:val="32"/>
          <w:szCs w:val="32"/>
          <w:shd w:val="clear" w:color="auto" w:fill="FFFFFF"/>
        </w:rPr>
        <w:t>服务</w:t>
      </w:r>
      <w:r>
        <w:rPr>
          <w:rFonts w:ascii="黑体" w:eastAsia="黑体" w:hAnsi="黑体" w:cs="黑体" w:hint="eastAsia"/>
          <w:sz w:val="32"/>
          <w:szCs w:val="32"/>
          <w:shd w:val="clear" w:color="auto" w:fill="FFFFFF"/>
        </w:rPr>
        <w:t>机构</w:t>
      </w:r>
      <w:r>
        <w:rPr>
          <w:rFonts w:ascii="黑体" w:eastAsia="黑体" w:hAnsi="黑体" w:cs="黑体" w:hint="eastAsia"/>
          <w:sz w:val="32"/>
          <w:szCs w:val="32"/>
          <w:shd w:val="clear" w:color="auto" w:fill="FFFFFF"/>
        </w:rPr>
        <w:t>信用监管行为</w:t>
      </w:r>
      <w:r>
        <w:rPr>
          <w:rFonts w:ascii="黑体" w:eastAsia="黑体" w:hAnsi="黑体" w:cs="黑体" w:hint="eastAsia"/>
          <w:sz w:val="32"/>
          <w:szCs w:val="32"/>
          <w:shd w:val="clear" w:color="auto" w:fill="FFFFFF"/>
        </w:rPr>
        <w:t>P</w:t>
      </w:r>
      <w:r>
        <w:rPr>
          <w:rFonts w:ascii="黑体" w:eastAsia="黑体" w:hAnsi="黑体" w:cs="黑体" w:hint="eastAsia"/>
          <w:sz w:val="32"/>
          <w:szCs w:val="32"/>
          <w:shd w:val="clear" w:color="auto" w:fill="FFFFFF"/>
        </w:rPr>
        <w:t>类</w:t>
      </w:r>
      <w:r>
        <w:rPr>
          <w:rFonts w:ascii="黑体" w:eastAsia="黑体" w:hAnsi="黑体" w:cs="黑体" w:hint="eastAsia"/>
          <w:sz w:val="32"/>
          <w:szCs w:val="32"/>
          <w:shd w:val="clear" w:color="auto" w:fill="FFFFFF"/>
        </w:rPr>
        <w:t>信用评价</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lastRenderedPageBreak/>
        <w:t>信用监管行为</w:t>
      </w:r>
      <w:r>
        <w:rPr>
          <w:rFonts w:ascii="仿宋_GB2312" w:eastAsia="仿宋_GB2312" w:hAnsi="仿宋_GB2312" w:cs="仿宋_GB2312" w:hint="eastAsia"/>
          <w:sz w:val="32"/>
          <w:szCs w:val="32"/>
          <w:shd w:val="clear" w:color="auto" w:fill="FFFFFF"/>
        </w:rPr>
        <w:t>P</w:t>
      </w:r>
      <w:r>
        <w:rPr>
          <w:rFonts w:ascii="仿宋_GB2312" w:eastAsia="仿宋_GB2312" w:hAnsi="仿宋_GB2312" w:cs="仿宋_GB2312" w:hint="eastAsia"/>
          <w:sz w:val="32"/>
          <w:szCs w:val="32"/>
          <w:shd w:val="clear" w:color="auto" w:fill="FFFFFF"/>
        </w:rPr>
        <w:t>类（</w:t>
      </w:r>
      <w:r>
        <w:rPr>
          <w:rFonts w:ascii="仿宋_GB2312" w:eastAsia="仿宋_GB2312" w:hAnsi="仿宋_GB2312" w:cs="仿宋_GB2312" w:hint="eastAsia"/>
          <w:sz w:val="32"/>
          <w:szCs w:val="32"/>
          <w:shd w:val="clear" w:color="auto" w:fill="FFFFFF"/>
        </w:rPr>
        <w:t>F</w:t>
      </w:r>
      <w:r>
        <w:rPr>
          <w:rFonts w:ascii="仿宋_GB2312" w:eastAsia="仿宋_GB2312" w:hAnsi="仿宋_GB2312" w:cs="仿宋_GB2312" w:hint="eastAsia"/>
          <w:sz w:val="32"/>
          <w:szCs w:val="32"/>
          <w:shd w:val="clear" w:color="auto" w:fill="FFFFFF"/>
        </w:rPr>
        <w:t>）评价的内容包括：查验服务机构因违反相关法律法规规定，被市、区住建行政主管部门进行查处的。（具体分值详见附件</w:t>
      </w:r>
      <w:r>
        <w:rPr>
          <w:rFonts w:ascii="仿宋_GB2312" w:eastAsia="仿宋_GB2312" w:hAnsi="仿宋_GB2312" w:cs="仿宋_GB2312" w:hint="eastAsia"/>
          <w:sz w:val="32"/>
          <w:szCs w:val="32"/>
          <w:shd w:val="clear" w:color="auto" w:fill="FFFFFF"/>
        </w:rPr>
        <w:t>5</w:t>
      </w:r>
      <w:r>
        <w:rPr>
          <w:rFonts w:ascii="仿宋_GB2312" w:eastAsia="仿宋_GB2312" w:hAnsi="仿宋_GB2312" w:cs="仿宋_GB2312" w:hint="eastAsia"/>
          <w:sz w:val="32"/>
          <w:szCs w:val="32"/>
          <w:shd w:val="clear" w:color="auto" w:fill="FFFFFF"/>
        </w:rPr>
        <w:t>）</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信用监管行为</w:t>
      </w:r>
      <w:r>
        <w:rPr>
          <w:rFonts w:ascii="仿宋_GB2312" w:eastAsia="仿宋_GB2312" w:hAnsi="仿宋_GB2312" w:cs="仿宋_GB2312" w:hint="eastAsia"/>
          <w:sz w:val="32"/>
          <w:szCs w:val="32"/>
          <w:shd w:val="clear" w:color="auto" w:fill="FFFFFF"/>
        </w:rPr>
        <w:t>P</w:t>
      </w:r>
      <w:r>
        <w:rPr>
          <w:rFonts w:ascii="仿宋_GB2312" w:eastAsia="仿宋_GB2312" w:hAnsi="仿宋_GB2312" w:cs="仿宋_GB2312" w:hint="eastAsia"/>
          <w:sz w:val="32"/>
          <w:szCs w:val="32"/>
          <w:shd w:val="clear" w:color="auto" w:fill="FFFFFF"/>
        </w:rPr>
        <w:t>类（</w:t>
      </w:r>
      <w:r>
        <w:rPr>
          <w:rFonts w:ascii="仿宋_GB2312" w:eastAsia="仿宋_GB2312" w:hAnsi="仿宋_GB2312" w:cs="仿宋_GB2312" w:hint="eastAsia"/>
          <w:sz w:val="32"/>
          <w:szCs w:val="32"/>
          <w:shd w:val="clear" w:color="auto" w:fill="FFFFFF"/>
        </w:rPr>
        <w:t>F</w:t>
      </w:r>
      <w:r>
        <w:rPr>
          <w:rFonts w:ascii="仿宋_GB2312" w:eastAsia="仿宋_GB2312" w:hAnsi="仿宋_GB2312" w:cs="仿宋_GB2312" w:hint="eastAsia"/>
          <w:sz w:val="32"/>
          <w:szCs w:val="32"/>
          <w:shd w:val="clear" w:color="auto" w:fill="FFFFFF"/>
        </w:rPr>
        <w:t>）计算公式：</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position w:val="-28"/>
          <w:sz w:val="32"/>
          <w:szCs w:val="32"/>
          <w:shd w:val="clear" w:color="auto" w:fill="FFFFFF"/>
        </w:rPr>
        <w:object w:dxaOrig="1960" w:dyaOrig="680">
          <v:shape id="_x0000_i1029" type="#_x0000_t75" style="width:98pt;height:34pt" o:ole="">
            <v:imagedata r:id="rId17" o:title=""/>
          </v:shape>
          <o:OLEObject Type="Embed" ProgID="Equation.KSEE3" ShapeID="_x0000_i1029" DrawAspect="Content" ObjectID="_1796654130" r:id="rId18"/>
        </w:object>
      </w:r>
    </w:p>
    <w:p w:rsidR="00D4072D" w:rsidRDefault="00174592">
      <w:pPr>
        <w:pStyle w:val="ab"/>
        <w:shd w:val="clear" w:color="auto" w:fill="FFFFFF"/>
        <w:spacing w:before="0" w:beforeAutospacing="0" w:after="0" w:afterAutospacing="0"/>
        <w:rPr>
          <w:rFonts w:ascii="仿宋_GB2312" w:eastAsia="仿宋_GB2312" w:hAnsi="仿宋_GB2312" w:cs="仿宋_GB2312"/>
          <w:position w:val="-28"/>
          <w:sz w:val="32"/>
          <w:szCs w:val="32"/>
          <w:shd w:val="clear" w:color="auto" w:fill="FFFFFF"/>
        </w:rPr>
      </w:pPr>
      <w:r>
        <w:rPr>
          <w:rFonts w:ascii="仿宋_GB2312" w:eastAsia="仿宋_GB2312" w:hAnsi="仿宋_GB2312" w:cs="仿宋_GB2312" w:hint="eastAsia"/>
          <w:sz w:val="32"/>
          <w:szCs w:val="32"/>
          <w:shd w:val="clear" w:color="auto" w:fill="FFFFFF"/>
        </w:rPr>
        <w:t xml:space="preserve">      </w:t>
      </w:r>
      <w:r>
        <w:rPr>
          <w:rFonts w:ascii="仿宋_GB2312" w:eastAsia="仿宋_GB2312" w:hAnsi="仿宋_GB2312" w:cs="仿宋_GB2312" w:hint="eastAsia"/>
          <w:position w:val="-24"/>
          <w:sz w:val="32"/>
          <w:szCs w:val="32"/>
          <w:shd w:val="clear" w:color="auto" w:fill="FFFFFF"/>
        </w:rPr>
        <w:object w:dxaOrig="880" w:dyaOrig="620">
          <v:shape id="_x0000_i1030" type="#_x0000_t75" style="width:44pt;height:31pt" o:ole="">
            <v:imagedata r:id="rId11" o:title=""/>
          </v:shape>
          <o:OLEObject Type="Embed" ProgID="Equation.KSEE3" ShapeID="_x0000_i1030" DrawAspect="Content" ObjectID="_1796654131" r:id="rId19"/>
        </w:object>
      </w:r>
    </w:p>
    <w:p w:rsidR="00D4072D" w:rsidRDefault="00174592">
      <w:pPr>
        <w:pStyle w:val="ab"/>
        <w:shd w:val="clear" w:color="auto" w:fill="FFFFFF"/>
        <w:spacing w:before="0" w:beforeAutospacing="0" w:after="0" w:afterAutospacing="0"/>
        <w:ind w:firstLineChars="300" w:firstLine="948"/>
        <w:rPr>
          <w:rFonts w:ascii="仿宋_GB2312" w:eastAsia="仿宋_GB2312" w:hAnsi="仿宋_GB2312" w:cs="仿宋_GB2312"/>
          <w:position w:val="-28"/>
          <w:sz w:val="32"/>
          <w:szCs w:val="32"/>
          <w:shd w:val="clear" w:color="auto" w:fill="FFFFFF"/>
        </w:rPr>
      </w:pPr>
      <w:r>
        <w:rPr>
          <w:rFonts w:ascii="仿宋_GB2312" w:eastAsia="仿宋_GB2312" w:hAnsi="仿宋_GB2312" w:cs="仿宋_GB2312" w:hint="eastAsia"/>
          <w:position w:val="-28"/>
          <w:sz w:val="32"/>
          <w:szCs w:val="32"/>
          <w:shd w:val="clear" w:color="auto" w:fill="FFFFFF"/>
        </w:rPr>
        <w:object w:dxaOrig="1140" w:dyaOrig="680">
          <v:shape id="_x0000_i1031" type="#_x0000_t75" style="width:57pt;height:34pt" o:ole="">
            <v:imagedata r:id="rId13" o:title=""/>
          </v:shape>
          <o:OLEObject Type="Embed" ProgID="Equation.KSEE3" ShapeID="_x0000_i1031" DrawAspect="Content" ObjectID="_1796654132" r:id="rId20"/>
        </w:objec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其中：</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F</w:t>
      </w:r>
      <w:r>
        <w:rPr>
          <w:rFonts w:ascii="仿宋_GB2312" w:eastAsia="仿宋_GB2312" w:hAnsi="仿宋_GB2312" w:cs="仿宋_GB2312" w:hint="eastAsia"/>
          <w:sz w:val="32"/>
          <w:szCs w:val="32"/>
          <w:shd w:val="clear" w:color="auto" w:fill="FFFFFF"/>
          <w:vertAlign w:val="subscript"/>
        </w:rPr>
        <w:t>1</w:t>
      </w:r>
      <w:r>
        <w:rPr>
          <w:rFonts w:ascii="仿宋_GB2312" w:eastAsia="仿宋_GB2312" w:hAnsi="仿宋_GB2312" w:cs="仿宋_GB2312" w:hint="eastAsia"/>
          <w:sz w:val="32"/>
          <w:szCs w:val="32"/>
          <w:shd w:val="clear" w:color="auto" w:fill="FFFFFF"/>
        </w:rPr>
        <w:t>为市住建行政主管部门信用监管行为</w:t>
      </w:r>
      <w:r>
        <w:rPr>
          <w:rFonts w:ascii="仿宋_GB2312" w:eastAsia="仿宋_GB2312" w:hAnsi="仿宋_GB2312" w:cs="仿宋_GB2312" w:hint="eastAsia"/>
          <w:sz w:val="32"/>
          <w:szCs w:val="32"/>
          <w:shd w:val="clear" w:color="auto" w:fill="FFFFFF"/>
        </w:rPr>
        <w:t>P</w:t>
      </w:r>
      <w:r>
        <w:rPr>
          <w:rFonts w:ascii="仿宋_GB2312" w:eastAsia="仿宋_GB2312" w:hAnsi="仿宋_GB2312" w:cs="仿宋_GB2312" w:hint="eastAsia"/>
          <w:sz w:val="32"/>
          <w:szCs w:val="32"/>
          <w:shd w:val="clear" w:color="auto" w:fill="FFFFFF"/>
        </w:rPr>
        <w:t>类扣分；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F</w:t>
      </w:r>
      <w:r>
        <w:rPr>
          <w:rFonts w:ascii="仿宋_GB2312" w:eastAsia="仿宋_GB2312" w:hAnsi="仿宋_GB2312" w:cs="仿宋_GB2312" w:hint="eastAsia"/>
          <w:sz w:val="32"/>
          <w:szCs w:val="32"/>
          <w:shd w:val="clear" w:color="auto" w:fill="FFFFFF"/>
          <w:vertAlign w:val="subscript"/>
        </w:rPr>
        <w:t>i</w:t>
      </w:r>
      <w:r>
        <w:rPr>
          <w:rFonts w:ascii="仿宋_GB2312" w:eastAsia="仿宋_GB2312" w:hAnsi="仿宋_GB2312" w:cs="仿宋_GB2312" w:hint="eastAsia"/>
          <w:sz w:val="32"/>
          <w:szCs w:val="32"/>
          <w:shd w:val="clear" w:color="auto" w:fill="FFFFFF"/>
        </w:rPr>
        <w:t>为除</w:t>
      </w:r>
      <w:r>
        <w:rPr>
          <w:rFonts w:ascii="仿宋_GB2312" w:eastAsia="仿宋_GB2312" w:hAnsi="仿宋_GB2312" w:cs="仿宋_GB2312" w:hint="eastAsia"/>
          <w:sz w:val="32"/>
          <w:szCs w:val="32"/>
          <w:shd w:val="clear" w:color="auto" w:fill="FFFFFF"/>
        </w:rPr>
        <w:t>F</w:t>
      </w:r>
      <w:r>
        <w:rPr>
          <w:rFonts w:ascii="仿宋_GB2312" w:eastAsia="仿宋_GB2312" w:hAnsi="仿宋_GB2312" w:cs="仿宋_GB2312" w:hint="eastAsia"/>
          <w:sz w:val="32"/>
          <w:szCs w:val="32"/>
          <w:shd w:val="clear" w:color="auto" w:fill="FFFFFF"/>
          <w:vertAlign w:val="subscript"/>
        </w:rPr>
        <w:t>1</w:t>
      </w:r>
      <w:r>
        <w:rPr>
          <w:rFonts w:ascii="仿宋_GB2312" w:eastAsia="仿宋_GB2312" w:hAnsi="仿宋_GB2312" w:cs="仿宋_GB2312" w:hint="eastAsia"/>
          <w:sz w:val="32"/>
          <w:szCs w:val="32"/>
          <w:shd w:val="clear" w:color="auto" w:fill="FFFFFF"/>
        </w:rPr>
        <w:t>以外的信用监管行为</w:t>
      </w:r>
      <w:r>
        <w:rPr>
          <w:rFonts w:ascii="仿宋_GB2312" w:eastAsia="仿宋_GB2312" w:hAnsi="仿宋_GB2312" w:cs="仿宋_GB2312" w:hint="eastAsia"/>
          <w:sz w:val="32"/>
          <w:szCs w:val="32"/>
          <w:shd w:val="clear" w:color="auto" w:fill="FFFFFF"/>
        </w:rPr>
        <w:t>P</w:t>
      </w:r>
      <w:r>
        <w:rPr>
          <w:rFonts w:ascii="仿宋_GB2312" w:eastAsia="仿宋_GB2312" w:hAnsi="仿宋_GB2312" w:cs="仿宋_GB2312" w:hint="eastAsia"/>
          <w:sz w:val="32"/>
          <w:szCs w:val="32"/>
          <w:shd w:val="clear" w:color="auto" w:fill="FFFFFF"/>
        </w:rPr>
        <w:t>类扣分；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w</w:t>
      </w:r>
      <w:r>
        <w:rPr>
          <w:rFonts w:ascii="仿宋_GB2312" w:eastAsia="仿宋_GB2312" w:hAnsi="仿宋_GB2312" w:cs="仿宋_GB2312" w:hint="eastAsia"/>
          <w:sz w:val="32"/>
          <w:szCs w:val="32"/>
          <w:shd w:val="clear" w:color="auto" w:fill="FFFFFF"/>
          <w:vertAlign w:val="subscript"/>
        </w:rPr>
        <w:t>i</w:t>
      </w:r>
      <w:r>
        <w:rPr>
          <w:rFonts w:ascii="仿宋_GB2312" w:eastAsia="仿宋_GB2312" w:hAnsi="仿宋_GB2312" w:cs="仿宋_GB2312" w:hint="eastAsia"/>
          <w:sz w:val="32"/>
          <w:szCs w:val="32"/>
          <w:shd w:val="clear" w:color="auto" w:fill="FFFFFF"/>
        </w:rPr>
        <w:t>为市审验中心及各区住建行政主管部门验收的建设工程项目建筑面积总数占全市建设工程项目建筑面积总数的比重；</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M</w:t>
      </w:r>
      <w:r>
        <w:rPr>
          <w:rFonts w:ascii="仿宋_GB2312" w:eastAsia="仿宋_GB2312" w:hAnsi="仿宋_GB2312" w:cs="仿宋_GB2312" w:hint="eastAsia"/>
          <w:sz w:val="32"/>
          <w:szCs w:val="32"/>
          <w:shd w:val="clear" w:color="auto" w:fill="FFFFFF"/>
        </w:rPr>
        <w:t>为全市建设工程项目建筑面积总数；</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M</w:t>
      </w:r>
      <w:r>
        <w:rPr>
          <w:rFonts w:ascii="仿宋_GB2312" w:eastAsia="仿宋_GB2312" w:hAnsi="仿宋_GB2312" w:cs="仿宋_GB2312" w:hint="eastAsia"/>
          <w:sz w:val="32"/>
          <w:szCs w:val="32"/>
          <w:shd w:val="clear" w:color="auto" w:fill="FFFFFF"/>
          <w:vertAlign w:val="subscript"/>
        </w:rPr>
        <w:t>i</w:t>
      </w:r>
      <w:r>
        <w:rPr>
          <w:rFonts w:ascii="仿宋_GB2312" w:eastAsia="仿宋_GB2312" w:hAnsi="仿宋_GB2312" w:cs="仿宋_GB2312" w:hint="eastAsia"/>
          <w:sz w:val="32"/>
          <w:szCs w:val="32"/>
          <w:shd w:val="clear" w:color="auto" w:fill="FFFFFF"/>
        </w:rPr>
        <w:t>为市审验中心及各区住建行政主管部门验收的建设工程项目建筑面积总数；</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以上</w:t>
      </w:r>
      <w:r>
        <w:rPr>
          <w:rFonts w:ascii="仿宋_GB2312" w:eastAsia="仿宋_GB2312" w:hAnsi="仿宋_GB2312" w:cs="仿宋_GB2312" w:hint="eastAsia"/>
          <w:sz w:val="32"/>
          <w:szCs w:val="32"/>
          <w:shd w:val="clear" w:color="auto" w:fill="FFFFFF"/>
        </w:rPr>
        <w:t>i</w:t>
      </w:r>
      <w:r>
        <w:rPr>
          <w:rFonts w:ascii="仿宋_GB2312" w:eastAsia="仿宋_GB2312" w:hAnsi="仿宋_GB2312" w:cs="仿宋_GB2312" w:hint="eastAsia"/>
          <w:sz w:val="32"/>
          <w:szCs w:val="32"/>
          <w:shd w:val="clear" w:color="auto" w:fill="FFFFFF"/>
        </w:rPr>
        <w:t>取</w:t>
      </w:r>
      <w:r>
        <w:rPr>
          <w:rFonts w:ascii="仿宋_GB2312" w:eastAsia="仿宋_GB2312" w:hAnsi="仿宋_GB2312" w:cs="仿宋_GB2312" w:hint="eastAsia"/>
          <w:sz w:val="32"/>
          <w:szCs w:val="32"/>
          <w:shd w:val="clear" w:color="auto" w:fill="FFFFFF"/>
        </w:rPr>
        <w:t>2</w:t>
      </w:r>
      <w:r>
        <w:rPr>
          <w:rFonts w:ascii="仿宋_GB2312" w:eastAsia="仿宋_GB2312" w:hAnsi="仿宋_GB2312" w:cs="仿宋_GB2312" w:hint="eastAsia"/>
          <w:sz w:val="32"/>
          <w:szCs w:val="32"/>
          <w:shd w:val="clear" w:color="auto" w:fill="FFFFFF"/>
        </w:rPr>
        <w:t>至</w:t>
      </w:r>
      <w:r>
        <w:rPr>
          <w:rFonts w:ascii="仿宋_GB2312" w:eastAsia="仿宋_GB2312" w:hAnsi="仿宋_GB2312" w:cs="仿宋_GB2312" w:hint="eastAsia"/>
          <w:sz w:val="32"/>
          <w:szCs w:val="32"/>
          <w:shd w:val="clear" w:color="auto" w:fill="FFFFFF"/>
        </w:rPr>
        <w:t>8</w:t>
      </w:r>
      <w:r>
        <w:rPr>
          <w:rFonts w:ascii="仿宋_GB2312" w:eastAsia="仿宋_GB2312" w:hAnsi="仿宋_GB2312" w:cs="仿宋_GB2312" w:hint="eastAsia"/>
          <w:sz w:val="32"/>
          <w:szCs w:val="32"/>
          <w:shd w:val="clear" w:color="auto" w:fill="FFFFFF"/>
        </w:rPr>
        <w:t>依次代表市审验中心、思明区、湖里区、海沧区、集美区、同安区、翔安区。</w:t>
      </w:r>
    </w:p>
    <w:p w:rsidR="00D4072D" w:rsidRDefault="00174592">
      <w:pPr>
        <w:pStyle w:val="ab"/>
        <w:shd w:val="clear" w:color="auto" w:fill="FFFFFF"/>
        <w:spacing w:before="0" w:beforeAutospacing="0" w:after="0" w:afterAutospacing="0" w:line="560" w:lineRule="exact"/>
        <w:ind w:firstLineChars="200" w:firstLine="632"/>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六、项目负责人信用评价最终得分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lang w:bidi="ar"/>
        </w:rPr>
      </w:pPr>
      <w:r>
        <w:rPr>
          <w:rFonts w:ascii="仿宋_GB2312" w:eastAsia="仿宋_GB2312" w:hAnsi="仿宋_GB2312" w:cs="仿宋_GB2312" w:hint="eastAsia"/>
          <w:sz w:val="32"/>
          <w:szCs w:val="32"/>
          <w:shd w:val="clear" w:color="auto" w:fill="FFFFFF"/>
          <w:lang w:bidi="ar"/>
        </w:rPr>
        <w:t>查验服务机构项目负责人信用评价最终得分（</w:t>
      </w:r>
      <w:r>
        <w:rPr>
          <w:rFonts w:ascii="仿宋_GB2312" w:eastAsia="仿宋_GB2312" w:hAnsi="仿宋_GB2312" w:cs="仿宋_GB2312" w:hint="eastAsia"/>
          <w:sz w:val="32"/>
          <w:szCs w:val="32"/>
          <w:shd w:val="clear" w:color="auto" w:fill="FFFFFF"/>
          <w:lang w:bidi="ar"/>
        </w:rPr>
        <w:t>L</w:t>
      </w:r>
      <w:r>
        <w:rPr>
          <w:rFonts w:ascii="仿宋_GB2312" w:eastAsia="仿宋_GB2312" w:hAnsi="仿宋_GB2312" w:cs="仿宋_GB2312" w:hint="eastAsia"/>
          <w:sz w:val="32"/>
          <w:szCs w:val="32"/>
          <w:shd w:val="clear" w:color="auto" w:fill="FFFFFF"/>
          <w:lang w:bidi="ar"/>
        </w:rPr>
        <w:t>）计算公式：</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lang w:bidi="ar"/>
        </w:rPr>
      </w:pPr>
      <w:r>
        <w:rPr>
          <w:rFonts w:ascii="仿宋_GB2312" w:eastAsia="仿宋_GB2312" w:hAnsi="仿宋_GB2312" w:cs="仿宋_GB2312" w:hint="eastAsia"/>
          <w:sz w:val="32"/>
          <w:szCs w:val="32"/>
          <w:shd w:val="clear" w:color="auto" w:fill="FFFFFF"/>
        </w:rPr>
        <w:t>L=100-K</w:t>
      </w:r>
    </w:p>
    <w:p w:rsidR="00D4072D" w:rsidRDefault="00174592">
      <w:pPr>
        <w:pStyle w:val="ab"/>
        <w:shd w:val="clear" w:color="auto" w:fill="FFFFFF"/>
        <w:spacing w:before="0" w:beforeAutospacing="0" w:after="0" w:afterAutospacing="0" w:line="560" w:lineRule="exact"/>
        <w:ind w:firstLineChars="200" w:firstLine="632"/>
        <w:rPr>
          <w:sz w:val="30"/>
          <w:szCs w:val="30"/>
        </w:rPr>
      </w:pPr>
      <w:r>
        <w:rPr>
          <w:rFonts w:ascii="仿宋_GB2312" w:eastAsia="仿宋_GB2312" w:hAnsi="仿宋_GB2312" w:cs="仿宋_GB2312" w:hint="eastAsia"/>
          <w:sz w:val="32"/>
          <w:szCs w:val="32"/>
          <w:shd w:val="clear" w:color="auto" w:fill="FFFFFF"/>
          <w:lang w:bidi="ar"/>
        </w:rPr>
        <w:lastRenderedPageBreak/>
        <w:t>K</w:t>
      </w:r>
      <w:r>
        <w:rPr>
          <w:rFonts w:ascii="仿宋_GB2312" w:eastAsia="仿宋_GB2312" w:hAnsi="仿宋_GB2312" w:cs="仿宋_GB2312" w:hint="eastAsia"/>
          <w:sz w:val="32"/>
          <w:szCs w:val="32"/>
          <w:shd w:val="clear" w:color="auto" w:fill="FFFFFF"/>
          <w:lang w:bidi="ar"/>
        </w:rPr>
        <w:t>：指</w:t>
      </w:r>
      <w:r>
        <w:rPr>
          <w:rFonts w:ascii="仿宋_GB2312" w:eastAsia="仿宋_GB2312" w:hAnsi="仿宋_GB2312" w:cs="仿宋_GB2312"/>
          <w:sz w:val="32"/>
          <w:szCs w:val="32"/>
          <w:shd w:val="clear" w:color="auto" w:fill="FFFFFF"/>
          <w:lang w:bidi="ar"/>
        </w:rPr>
        <w:t>查验服务机构的信用监管行为</w:t>
      </w:r>
      <w:r>
        <w:rPr>
          <w:rFonts w:ascii="仿宋_GB2312" w:eastAsia="仿宋_GB2312" w:hAnsi="仿宋_GB2312" w:cs="仿宋_GB2312"/>
          <w:sz w:val="32"/>
          <w:szCs w:val="32"/>
          <w:shd w:val="clear" w:color="auto" w:fill="FFFFFF"/>
          <w:lang w:bidi="ar"/>
        </w:rPr>
        <w:t>P</w:t>
      </w:r>
      <w:r>
        <w:rPr>
          <w:rFonts w:ascii="仿宋_GB2312" w:eastAsia="仿宋_GB2312" w:hAnsi="仿宋_GB2312" w:cs="仿宋_GB2312"/>
          <w:sz w:val="32"/>
          <w:szCs w:val="32"/>
          <w:shd w:val="clear" w:color="auto" w:fill="FFFFFF"/>
          <w:lang w:bidi="ar"/>
        </w:rPr>
        <w:t>类扣分</w:t>
      </w:r>
      <w:r>
        <w:rPr>
          <w:rFonts w:ascii="仿宋_GB2312" w:eastAsia="仿宋_GB2312" w:hAnsi="仿宋_GB2312" w:cs="仿宋_GB2312" w:hint="eastAsia"/>
          <w:sz w:val="32"/>
          <w:szCs w:val="32"/>
          <w:shd w:val="clear" w:color="auto" w:fill="FFFFFF"/>
          <w:lang w:bidi="ar"/>
        </w:rPr>
        <w:t>中，涉及具体建设项目的</w:t>
      </w:r>
      <w:r>
        <w:rPr>
          <w:rFonts w:ascii="仿宋_GB2312" w:eastAsia="仿宋_GB2312" w:hAnsi="仿宋_GB2312" w:cs="仿宋_GB2312"/>
          <w:sz w:val="32"/>
          <w:szCs w:val="32"/>
          <w:shd w:val="clear" w:color="auto" w:fill="FFFFFF"/>
          <w:lang w:bidi="ar"/>
        </w:rPr>
        <w:t>，</w:t>
      </w:r>
      <w:r>
        <w:rPr>
          <w:rFonts w:ascii="仿宋_GB2312" w:eastAsia="仿宋_GB2312" w:hAnsi="仿宋_GB2312" w:cs="仿宋_GB2312" w:hint="eastAsia"/>
          <w:sz w:val="32"/>
          <w:szCs w:val="32"/>
          <w:shd w:val="clear" w:color="auto" w:fill="FFFFFF"/>
          <w:lang w:bidi="ar"/>
        </w:rPr>
        <w:t>其</w:t>
      </w:r>
      <w:r>
        <w:rPr>
          <w:rFonts w:ascii="仿宋_GB2312" w:eastAsia="仿宋_GB2312" w:hAnsi="仿宋_GB2312" w:cs="仿宋_GB2312"/>
          <w:sz w:val="32"/>
          <w:szCs w:val="32"/>
          <w:shd w:val="clear" w:color="auto" w:fill="FFFFFF"/>
          <w:lang w:bidi="ar"/>
        </w:rPr>
        <w:t>项目负责人</w:t>
      </w:r>
      <w:r>
        <w:rPr>
          <w:rFonts w:ascii="仿宋_GB2312" w:eastAsia="仿宋_GB2312" w:hAnsi="仿宋_GB2312" w:cs="仿宋_GB2312" w:hint="eastAsia"/>
          <w:sz w:val="32"/>
          <w:szCs w:val="32"/>
          <w:shd w:val="clear" w:color="auto" w:fill="FFFFFF"/>
          <w:lang w:bidi="ar"/>
        </w:rPr>
        <w:t>的累计同等扣分值。</w:t>
      </w:r>
    </w:p>
    <w:p w:rsidR="00D4072D" w:rsidRDefault="00174592">
      <w:pPr>
        <w:pStyle w:val="ab"/>
        <w:shd w:val="clear" w:color="auto" w:fill="FFFFFF"/>
        <w:spacing w:before="0" w:beforeAutospacing="0" w:after="0" w:afterAutospacing="0" w:line="560" w:lineRule="exact"/>
        <w:ind w:firstLineChars="200" w:firstLine="632"/>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七、查验服务机构及其项目负责人信用评价等级</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消防查验服务机构及其项目负责人</w:t>
      </w:r>
      <w:r>
        <w:rPr>
          <w:rFonts w:ascii="仿宋_GB2312" w:eastAsia="仿宋_GB2312" w:hAnsi="仿宋_GB2312" w:cs="仿宋_GB2312" w:hint="eastAsia"/>
          <w:sz w:val="32"/>
          <w:szCs w:val="32"/>
          <w:shd w:val="clear" w:color="auto" w:fill="FFFFFF"/>
        </w:rPr>
        <w:t>信用评价等级</w:t>
      </w:r>
      <w:r>
        <w:rPr>
          <w:rFonts w:ascii="仿宋_GB2312" w:eastAsia="仿宋_GB2312" w:hAnsi="仿宋_GB2312" w:cs="仿宋_GB2312" w:hint="eastAsia"/>
          <w:sz w:val="32"/>
          <w:szCs w:val="32"/>
          <w:shd w:val="clear" w:color="auto" w:fill="FFFFFF"/>
        </w:rPr>
        <w:t>分别</w:t>
      </w:r>
      <w:r>
        <w:rPr>
          <w:rFonts w:ascii="仿宋_GB2312" w:eastAsia="仿宋_GB2312" w:hAnsi="仿宋_GB2312" w:cs="仿宋_GB2312" w:hint="eastAsia"/>
          <w:sz w:val="32"/>
          <w:szCs w:val="32"/>
          <w:shd w:val="clear" w:color="auto" w:fill="FFFFFF"/>
        </w:rPr>
        <w:t>分为</w:t>
      </w:r>
      <w:r>
        <w:rPr>
          <w:rFonts w:ascii="仿宋_GB2312" w:eastAsia="仿宋_GB2312" w:hAnsi="仿宋_GB2312" w:cs="仿宋_GB2312" w:hint="eastAsia"/>
          <w:sz w:val="32"/>
          <w:szCs w:val="32"/>
          <w:shd w:val="clear" w:color="auto" w:fill="FFFFFF"/>
        </w:rPr>
        <w:t>A</w:t>
      </w:r>
      <w:r>
        <w:rPr>
          <w:rFonts w:ascii="仿宋_GB2312" w:eastAsia="仿宋_GB2312" w:hAnsi="仿宋_GB2312" w:cs="仿宋_GB2312" w:hint="eastAsia"/>
          <w:sz w:val="32"/>
          <w:szCs w:val="32"/>
          <w:shd w:val="clear" w:color="auto" w:fill="FFFFFF"/>
        </w:rPr>
        <w:t>级</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守信优秀</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B</w:t>
      </w:r>
      <w:r>
        <w:rPr>
          <w:rFonts w:ascii="仿宋_GB2312" w:eastAsia="仿宋_GB2312" w:hAnsi="仿宋_GB2312" w:cs="仿宋_GB2312" w:hint="eastAsia"/>
          <w:sz w:val="32"/>
          <w:szCs w:val="32"/>
          <w:shd w:val="clear" w:color="auto" w:fill="FFFFFF"/>
        </w:rPr>
        <w:t>级</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守信良好</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C</w:t>
      </w:r>
      <w:r>
        <w:rPr>
          <w:rFonts w:ascii="仿宋_GB2312" w:eastAsia="仿宋_GB2312" w:hAnsi="仿宋_GB2312" w:cs="仿宋_GB2312" w:hint="eastAsia"/>
          <w:sz w:val="32"/>
          <w:szCs w:val="32"/>
          <w:shd w:val="clear" w:color="auto" w:fill="FFFFFF"/>
        </w:rPr>
        <w:t>级</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守信一般</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D</w:t>
      </w:r>
      <w:r>
        <w:rPr>
          <w:rFonts w:ascii="仿宋_GB2312" w:eastAsia="仿宋_GB2312" w:hAnsi="仿宋_GB2312" w:cs="仿宋_GB2312" w:hint="eastAsia"/>
          <w:sz w:val="32"/>
          <w:szCs w:val="32"/>
          <w:shd w:val="clear" w:color="auto" w:fill="FFFFFF"/>
        </w:rPr>
        <w:t>级</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一般失信</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E</w:t>
      </w:r>
      <w:r>
        <w:rPr>
          <w:rFonts w:ascii="仿宋_GB2312" w:eastAsia="仿宋_GB2312" w:hAnsi="仿宋_GB2312" w:cs="仿宋_GB2312" w:hint="eastAsia"/>
          <w:sz w:val="32"/>
          <w:szCs w:val="32"/>
          <w:shd w:val="clear" w:color="auto" w:fill="FFFFFF"/>
        </w:rPr>
        <w:t>级（严重失信）五个等级，具体标准如下：</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A</w:t>
      </w:r>
      <w:r>
        <w:rPr>
          <w:rFonts w:ascii="仿宋_GB2312" w:eastAsia="仿宋_GB2312" w:hAnsi="仿宋_GB2312" w:cs="仿宋_GB2312" w:hint="eastAsia"/>
          <w:sz w:val="32"/>
          <w:szCs w:val="32"/>
          <w:shd w:val="clear" w:color="auto" w:fill="FFFFFF"/>
        </w:rPr>
        <w:t>级：</w:t>
      </w:r>
      <w:r>
        <w:rPr>
          <w:rFonts w:ascii="仿宋_GB2312" w:eastAsia="仿宋_GB2312" w:hAnsi="仿宋_GB2312" w:cs="仿宋_GB2312" w:hint="eastAsia"/>
          <w:sz w:val="32"/>
          <w:szCs w:val="32"/>
          <w:shd w:val="clear" w:color="auto" w:fill="FFFFFF"/>
        </w:rPr>
        <w:t>9</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分≤年度信用评价最终得分</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S</w:t>
      </w:r>
      <w:r>
        <w:rPr>
          <w:rFonts w:ascii="仿宋_GB2312" w:eastAsia="仿宋_GB2312" w:hAnsi="仿宋_GB2312" w:cs="仿宋_GB2312" w:hint="eastAsia"/>
          <w:sz w:val="32"/>
          <w:szCs w:val="32"/>
          <w:shd w:val="clear" w:color="auto" w:fill="FFFFFF"/>
        </w:rPr>
        <w:t>或</w:t>
      </w:r>
      <w:r>
        <w:rPr>
          <w:rFonts w:ascii="仿宋_GB2312" w:eastAsia="仿宋_GB2312" w:hAnsi="仿宋_GB2312" w:cs="仿宋_GB2312" w:hint="eastAsia"/>
          <w:sz w:val="32"/>
          <w:szCs w:val="32"/>
          <w:shd w:val="clear" w:color="auto" w:fill="FFFFFF"/>
        </w:rPr>
        <w:t>L</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100</w:t>
      </w:r>
      <w:r>
        <w:rPr>
          <w:rFonts w:ascii="仿宋_GB2312" w:eastAsia="仿宋_GB2312" w:hAnsi="仿宋_GB2312" w:cs="仿宋_GB2312" w:hint="eastAsia"/>
          <w:sz w:val="32"/>
          <w:szCs w:val="32"/>
          <w:shd w:val="clear" w:color="auto" w:fill="FFFFFF"/>
        </w:rPr>
        <w:t>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B</w:t>
      </w:r>
      <w:r>
        <w:rPr>
          <w:rFonts w:ascii="仿宋_GB2312" w:eastAsia="仿宋_GB2312" w:hAnsi="仿宋_GB2312" w:cs="仿宋_GB2312" w:hint="eastAsia"/>
          <w:sz w:val="32"/>
          <w:szCs w:val="32"/>
          <w:shd w:val="clear" w:color="auto" w:fill="FFFFFF"/>
        </w:rPr>
        <w:t>级：</w:t>
      </w:r>
      <w:r>
        <w:rPr>
          <w:rFonts w:ascii="仿宋_GB2312" w:eastAsia="仿宋_GB2312" w:hAnsi="仿宋_GB2312" w:cs="仿宋_GB2312" w:hint="eastAsia"/>
          <w:sz w:val="32"/>
          <w:szCs w:val="32"/>
          <w:shd w:val="clear" w:color="auto" w:fill="FFFFFF"/>
        </w:rPr>
        <w:t>8</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分≤年度信用评价最终得分</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S</w:t>
      </w:r>
      <w:r>
        <w:rPr>
          <w:rFonts w:ascii="仿宋_GB2312" w:eastAsia="仿宋_GB2312" w:hAnsi="仿宋_GB2312" w:cs="仿宋_GB2312" w:hint="eastAsia"/>
          <w:sz w:val="32"/>
          <w:szCs w:val="32"/>
          <w:shd w:val="clear" w:color="auto" w:fill="FFFFFF"/>
        </w:rPr>
        <w:t>或</w:t>
      </w:r>
      <w:r>
        <w:rPr>
          <w:rFonts w:ascii="仿宋_GB2312" w:eastAsia="仿宋_GB2312" w:hAnsi="仿宋_GB2312" w:cs="仿宋_GB2312" w:hint="eastAsia"/>
          <w:sz w:val="32"/>
          <w:szCs w:val="32"/>
          <w:shd w:val="clear" w:color="auto" w:fill="FFFFFF"/>
        </w:rPr>
        <w:t>L</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&lt;</w:t>
      </w:r>
      <w:r>
        <w:rPr>
          <w:rFonts w:ascii="仿宋_GB2312" w:eastAsia="仿宋_GB2312" w:hAnsi="仿宋_GB2312" w:cs="仿宋_GB2312" w:hint="eastAsia"/>
          <w:sz w:val="32"/>
          <w:szCs w:val="32"/>
          <w:shd w:val="clear" w:color="auto" w:fill="FFFFFF"/>
        </w:rPr>
        <w:t>9</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C</w:t>
      </w:r>
      <w:r>
        <w:rPr>
          <w:rFonts w:ascii="仿宋_GB2312" w:eastAsia="仿宋_GB2312" w:hAnsi="仿宋_GB2312" w:cs="仿宋_GB2312" w:hint="eastAsia"/>
          <w:sz w:val="32"/>
          <w:szCs w:val="32"/>
          <w:shd w:val="clear" w:color="auto" w:fill="FFFFFF"/>
        </w:rPr>
        <w:t>级：</w:t>
      </w:r>
      <w:r>
        <w:rPr>
          <w:rFonts w:ascii="仿宋_GB2312" w:eastAsia="仿宋_GB2312" w:hAnsi="仿宋_GB2312" w:cs="仿宋_GB2312" w:hint="eastAsia"/>
          <w:sz w:val="32"/>
          <w:szCs w:val="32"/>
          <w:shd w:val="clear" w:color="auto" w:fill="FFFFFF"/>
        </w:rPr>
        <w:t>7</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分≤年度信用评价最终得分</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S</w:t>
      </w:r>
      <w:r>
        <w:rPr>
          <w:rFonts w:ascii="仿宋_GB2312" w:eastAsia="仿宋_GB2312" w:hAnsi="仿宋_GB2312" w:cs="仿宋_GB2312" w:hint="eastAsia"/>
          <w:sz w:val="32"/>
          <w:szCs w:val="32"/>
          <w:shd w:val="clear" w:color="auto" w:fill="FFFFFF"/>
        </w:rPr>
        <w:t>或</w:t>
      </w:r>
      <w:r>
        <w:rPr>
          <w:rFonts w:ascii="仿宋_GB2312" w:eastAsia="仿宋_GB2312" w:hAnsi="仿宋_GB2312" w:cs="仿宋_GB2312" w:hint="eastAsia"/>
          <w:sz w:val="32"/>
          <w:szCs w:val="32"/>
          <w:shd w:val="clear" w:color="auto" w:fill="FFFFFF"/>
        </w:rPr>
        <w:t>L</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&lt;</w:t>
      </w:r>
      <w:r>
        <w:rPr>
          <w:rFonts w:ascii="仿宋_GB2312" w:eastAsia="仿宋_GB2312" w:hAnsi="仿宋_GB2312" w:cs="仿宋_GB2312" w:hint="eastAsia"/>
          <w:sz w:val="32"/>
          <w:szCs w:val="32"/>
          <w:shd w:val="clear" w:color="auto" w:fill="FFFFFF"/>
        </w:rPr>
        <w:t>8</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D</w:t>
      </w:r>
      <w:r>
        <w:rPr>
          <w:rFonts w:ascii="仿宋_GB2312" w:eastAsia="仿宋_GB2312" w:hAnsi="仿宋_GB2312" w:cs="仿宋_GB2312" w:hint="eastAsia"/>
          <w:sz w:val="32"/>
          <w:szCs w:val="32"/>
          <w:shd w:val="clear" w:color="auto" w:fill="FFFFFF"/>
        </w:rPr>
        <w:t>级：</w:t>
      </w:r>
      <w:r>
        <w:rPr>
          <w:rFonts w:ascii="仿宋_GB2312" w:eastAsia="仿宋_GB2312" w:hAnsi="仿宋_GB2312" w:cs="仿宋_GB2312" w:hint="eastAsia"/>
          <w:sz w:val="32"/>
          <w:szCs w:val="32"/>
          <w:shd w:val="clear" w:color="auto" w:fill="FFFFFF"/>
        </w:rPr>
        <w:t>6</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分≤年度信用评价最终得分</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S</w:t>
      </w:r>
      <w:r>
        <w:rPr>
          <w:rFonts w:ascii="仿宋_GB2312" w:eastAsia="仿宋_GB2312" w:hAnsi="仿宋_GB2312" w:cs="仿宋_GB2312" w:hint="eastAsia"/>
          <w:sz w:val="32"/>
          <w:szCs w:val="32"/>
          <w:shd w:val="clear" w:color="auto" w:fill="FFFFFF"/>
        </w:rPr>
        <w:t>或</w:t>
      </w:r>
      <w:r>
        <w:rPr>
          <w:rFonts w:ascii="仿宋_GB2312" w:eastAsia="仿宋_GB2312" w:hAnsi="仿宋_GB2312" w:cs="仿宋_GB2312" w:hint="eastAsia"/>
          <w:sz w:val="32"/>
          <w:szCs w:val="32"/>
          <w:shd w:val="clear" w:color="auto" w:fill="FFFFFF"/>
        </w:rPr>
        <w:t>L</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&lt;</w:t>
      </w:r>
      <w:r>
        <w:rPr>
          <w:rFonts w:ascii="仿宋_GB2312" w:eastAsia="仿宋_GB2312" w:hAnsi="仿宋_GB2312" w:cs="仿宋_GB2312" w:hint="eastAsia"/>
          <w:sz w:val="32"/>
          <w:szCs w:val="32"/>
          <w:shd w:val="clear" w:color="auto" w:fill="FFFFFF"/>
        </w:rPr>
        <w:t>7</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E</w:t>
      </w:r>
      <w:r>
        <w:rPr>
          <w:rFonts w:ascii="仿宋_GB2312" w:eastAsia="仿宋_GB2312" w:hAnsi="仿宋_GB2312" w:cs="仿宋_GB2312" w:hint="eastAsia"/>
          <w:sz w:val="32"/>
          <w:szCs w:val="32"/>
          <w:shd w:val="clear" w:color="auto" w:fill="FFFFFF"/>
        </w:rPr>
        <w:t>级：年度信用评价最终得分</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S</w:t>
      </w:r>
      <w:r>
        <w:rPr>
          <w:rFonts w:ascii="仿宋_GB2312" w:eastAsia="仿宋_GB2312" w:hAnsi="仿宋_GB2312" w:cs="仿宋_GB2312" w:hint="eastAsia"/>
          <w:sz w:val="32"/>
          <w:szCs w:val="32"/>
          <w:shd w:val="clear" w:color="auto" w:fill="FFFFFF"/>
        </w:rPr>
        <w:t>或</w:t>
      </w:r>
      <w:r>
        <w:rPr>
          <w:rFonts w:ascii="仿宋_GB2312" w:eastAsia="仿宋_GB2312" w:hAnsi="仿宋_GB2312" w:cs="仿宋_GB2312" w:hint="eastAsia"/>
          <w:sz w:val="32"/>
          <w:szCs w:val="32"/>
          <w:shd w:val="clear" w:color="auto" w:fill="FFFFFF"/>
        </w:rPr>
        <w:t>L</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&lt;</w:t>
      </w:r>
      <w:r>
        <w:rPr>
          <w:rFonts w:ascii="仿宋_GB2312" w:eastAsia="仿宋_GB2312" w:hAnsi="仿宋_GB2312" w:cs="仿宋_GB2312" w:hint="eastAsia"/>
          <w:sz w:val="32"/>
          <w:szCs w:val="32"/>
          <w:shd w:val="clear" w:color="auto" w:fill="FFFFFF"/>
        </w:rPr>
        <w:t>6</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当全市消防查验服务机构及其项目负责人的年度信用评价最终得分平均值低于</w:t>
      </w:r>
      <w:r>
        <w:rPr>
          <w:rFonts w:ascii="仿宋_GB2312" w:eastAsia="仿宋_GB2312" w:hAnsi="仿宋_GB2312" w:cs="仿宋_GB2312" w:hint="eastAsia"/>
          <w:sz w:val="32"/>
          <w:szCs w:val="32"/>
          <w:shd w:val="clear" w:color="auto" w:fill="FFFFFF"/>
        </w:rPr>
        <w:t>70</w:t>
      </w:r>
      <w:r>
        <w:rPr>
          <w:rFonts w:ascii="仿宋_GB2312" w:eastAsia="仿宋_GB2312" w:hAnsi="仿宋_GB2312" w:cs="仿宋_GB2312" w:hint="eastAsia"/>
          <w:sz w:val="32"/>
          <w:szCs w:val="32"/>
          <w:shd w:val="clear" w:color="auto" w:fill="FFFFFF"/>
        </w:rPr>
        <w:t>分的，按照下列条件得最终信用评价等级。</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A</w:t>
      </w:r>
      <w:r>
        <w:rPr>
          <w:rFonts w:ascii="仿宋_GB2312" w:eastAsia="仿宋_GB2312" w:hAnsi="仿宋_GB2312" w:cs="仿宋_GB2312" w:hint="eastAsia"/>
          <w:sz w:val="32"/>
          <w:szCs w:val="32"/>
          <w:shd w:val="clear" w:color="auto" w:fill="FFFFFF"/>
        </w:rPr>
        <w:t>级：消防查验服务机构及其项目负责人年度信用评价最终得分排名前</w:t>
      </w:r>
      <w:r>
        <w:rPr>
          <w:rFonts w:ascii="仿宋_GB2312" w:eastAsia="仿宋_GB2312" w:hAnsi="仿宋_GB2312" w:cs="仿宋_GB2312" w:hint="eastAsia"/>
          <w:sz w:val="32"/>
          <w:szCs w:val="32"/>
          <w:shd w:val="clear" w:color="auto" w:fill="FFFFFF"/>
        </w:rPr>
        <w:t>5%</w:t>
      </w:r>
      <w:r>
        <w:rPr>
          <w:rFonts w:ascii="仿宋_GB2312" w:eastAsia="仿宋_GB2312" w:hAnsi="仿宋_GB2312" w:cs="仿宋_GB2312" w:hint="eastAsia"/>
          <w:sz w:val="32"/>
          <w:szCs w:val="32"/>
          <w:shd w:val="clear" w:color="auto" w:fill="FFFFFF"/>
        </w:rPr>
        <w:t>（含</w:t>
      </w:r>
      <w:r>
        <w:rPr>
          <w:rFonts w:ascii="仿宋_GB2312" w:eastAsia="仿宋_GB2312" w:hAnsi="仿宋_GB2312" w:cs="仿宋_GB2312" w:hint="eastAsia"/>
          <w:sz w:val="32"/>
          <w:szCs w:val="32"/>
          <w:shd w:val="clear" w:color="auto" w:fill="FFFFFF"/>
        </w:rPr>
        <w:t>5%</w:t>
      </w:r>
      <w:r>
        <w:rPr>
          <w:rFonts w:ascii="仿宋_GB2312" w:eastAsia="仿宋_GB2312" w:hAnsi="仿宋_GB2312" w:cs="仿宋_GB2312" w:hint="eastAsia"/>
          <w:sz w:val="32"/>
          <w:szCs w:val="32"/>
          <w:shd w:val="clear" w:color="auto" w:fill="FFFFFF"/>
        </w:rPr>
        <w:t>的，名次出现并列排名的消防查验服务机构一并计入），年度信用评价得分按照≥</w:t>
      </w:r>
      <w:r>
        <w:rPr>
          <w:rFonts w:ascii="仿宋_GB2312" w:eastAsia="仿宋_GB2312" w:hAnsi="仿宋_GB2312" w:cs="仿宋_GB2312" w:hint="eastAsia"/>
          <w:sz w:val="32"/>
          <w:szCs w:val="32"/>
          <w:shd w:val="clear" w:color="auto" w:fill="FFFFFF"/>
        </w:rPr>
        <w:t>9</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w:t>
      </w:r>
      <w:r>
        <w:rPr>
          <w:rFonts w:ascii="仿宋_GB2312" w:eastAsia="仿宋_GB2312" w:hAnsi="仿宋_GB2312" w:cs="仿宋_GB2312" w:hint="eastAsia"/>
          <w:sz w:val="32"/>
          <w:szCs w:val="32"/>
          <w:shd w:val="clear" w:color="auto" w:fill="FFFFFF"/>
        </w:rPr>
        <w:t>且</w:t>
      </w:r>
      <w:r>
        <w:rPr>
          <w:rFonts w:ascii="仿宋_GB2312" w:eastAsia="仿宋_GB2312" w:hAnsi="仿宋_GB2312" w:cs="仿宋_GB2312" w:hint="eastAsia"/>
          <w:sz w:val="32"/>
          <w:szCs w:val="32"/>
          <w:shd w:val="clear" w:color="auto" w:fill="FFFFFF"/>
        </w:rPr>
        <w:t>≤</w:t>
      </w:r>
      <w:r>
        <w:rPr>
          <w:rFonts w:ascii="仿宋_GB2312" w:eastAsia="仿宋_GB2312" w:hAnsi="仿宋_GB2312" w:cs="仿宋_GB2312" w:hint="eastAsia"/>
          <w:sz w:val="32"/>
          <w:szCs w:val="32"/>
          <w:shd w:val="clear" w:color="auto" w:fill="FFFFFF"/>
        </w:rPr>
        <w:t>100</w:t>
      </w:r>
      <w:r>
        <w:rPr>
          <w:rFonts w:ascii="仿宋_GB2312" w:eastAsia="仿宋_GB2312" w:hAnsi="仿宋_GB2312" w:cs="仿宋_GB2312" w:hint="eastAsia"/>
          <w:sz w:val="32"/>
          <w:szCs w:val="32"/>
          <w:shd w:val="clear" w:color="auto" w:fill="FFFFFF"/>
        </w:rPr>
        <w:t>分</w:t>
      </w:r>
      <w:r>
        <w:rPr>
          <w:rFonts w:ascii="仿宋_GB2312" w:eastAsia="仿宋_GB2312" w:hAnsi="仿宋_GB2312" w:cs="仿宋_GB2312" w:hint="eastAsia"/>
          <w:sz w:val="32"/>
          <w:szCs w:val="32"/>
          <w:shd w:val="clear" w:color="auto" w:fill="FFFFFF"/>
        </w:rPr>
        <w:t>的分段计算</w:t>
      </w:r>
      <w:r>
        <w:rPr>
          <w:rFonts w:ascii="仿宋_GB2312" w:eastAsia="仿宋_GB2312" w:hAnsi="仿宋_GB2312" w:cs="仿宋_GB2312" w:hint="eastAsia"/>
          <w:sz w:val="32"/>
          <w:szCs w:val="32"/>
          <w:shd w:val="clear" w:color="auto" w:fill="FFFFFF"/>
        </w:rPr>
        <w:t>；</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B</w:t>
      </w:r>
      <w:r>
        <w:rPr>
          <w:rFonts w:ascii="仿宋_GB2312" w:eastAsia="仿宋_GB2312" w:hAnsi="仿宋_GB2312" w:cs="仿宋_GB2312" w:hint="eastAsia"/>
          <w:sz w:val="32"/>
          <w:szCs w:val="32"/>
          <w:shd w:val="clear" w:color="auto" w:fill="FFFFFF"/>
        </w:rPr>
        <w:t>级：消防查验服务机构及其项目负责人年度信用评价最终得分排名前</w:t>
      </w:r>
      <w:r>
        <w:rPr>
          <w:rFonts w:ascii="仿宋_GB2312" w:eastAsia="仿宋_GB2312" w:hAnsi="仿宋_GB2312" w:cs="仿宋_GB2312" w:hint="eastAsia"/>
          <w:sz w:val="32"/>
          <w:szCs w:val="32"/>
          <w:shd w:val="clear" w:color="auto" w:fill="FFFFFF"/>
        </w:rPr>
        <w:t>5%</w:t>
      </w:r>
      <w:r>
        <w:rPr>
          <w:rFonts w:ascii="仿宋_GB2312" w:eastAsia="仿宋_GB2312" w:hAnsi="仿宋_GB2312" w:cs="仿宋_GB2312" w:hint="eastAsia"/>
          <w:sz w:val="32"/>
          <w:szCs w:val="32"/>
          <w:shd w:val="clear" w:color="auto" w:fill="FFFFFF"/>
        </w:rPr>
        <w:t>至</w:t>
      </w:r>
      <w:r>
        <w:rPr>
          <w:rFonts w:ascii="仿宋_GB2312" w:eastAsia="仿宋_GB2312" w:hAnsi="仿宋_GB2312" w:cs="仿宋_GB2312" w:hint="eastAsia"/>
          <w:sz w:val="32"/>
          <w:szCs w:val="32"/>
          <w:shd w:val="clear" w:color="auto" w:fill="FFFFFF"/>
        </w:rPr>
        <w:t>15%</w:t>
      </w:r>
      <w:r>
        <w:rPr>
          <w:rFonts w:ascii="仿宋_GB2312" w:eastAsia="仿宋_GB2312" w:hAnsi="仿宋_GB2312" w:cs="仿宋_GB2312" w:hint="eastAsia"/>
          <w:sz w:val="32"/>
          <w:szCs w:val="32"/>
          <w:shd w:val="clear" w:color="auto" w:fill="FFFFFF"/>
        </w:rPr>
        <w:t>（含</w:t>
      </w:r>
      <w:r>
        <w:rPr>
          <w:rFonts w:ascii="仿宋_GB2312" w:eastAsia="仿宋_GB2312" w:hAnsi="仿宋_GB2312" w:cs="仿宋_GB2312" w:hint="eastAsia"/>
          <w:sz w:val="32"/>
          <w:szCs w:val="32"/>
          <w:shd w:val="clear" w:color="auto" w:fill="FFFFFF"/>
        </w:rPr>
        <w:t>15%</w:t>
      </w:r>
      <w:r>
        <w:rPr>
          <w:rFonts w:ascii="仿宋_GB2312" w:eastAsia="仿宋_GB2312" w:hAnsi="仿宋_GB2312" w:cs="仿宋_GB2312" w:hint="eastAsia"/>
          <w:sz w:val="32"/>
          <w:szCs w:val="32"/>
          <w:shd w:val="clear" w:color="auto" w:fill="FFFFFF"/>
        </w:rPr>
        <w:t>的，名次出现并列排名的消防查验服务机构一并计入），年度信用评价得分按照≥</w:t>
      </w:r>
      <w:r>
        <w:rPr>
          <w:rFonts w:ascii="仿宋_GB2312" w:eastAsia="仿宋_GB2312" w:hAnsi="仿宋_GB2312" w:cs="仿宋_GB2312" w:hint="eastAsia"/>
          <w:sz w:val="32"/>
          <w:szCs w:val="32"/>
          <w:shd w:val="clear" w:color="auto" w:fill="FFFFFF"/>
        </w:rPr>
        <w:t>8</w:t>
      </w:r>
      <w:r>
        <w:rPr>
          <w:rFonts w:ascii="仿宋_GB2312" w:eastAsia="仿宋_GB2312" w:hAnsi="仿宋_GB2312" w:cs="仿宋_GB2312" w:hint="eastAsia"/>
          <w:sz w:val="32"/>
          <w:szCs w:val="32"/>
          <w:shd w:val="clear" w:color="auto" w:fill="FFFFFF"/>
        </w:rPr>
        <w:t>0</w:t>
      </w:r>
      <w:r>
        <w:rPr>
          <w:rFonts w:ascii="仿宋_GB2312" w:eastAsia="仿宋_GB2312" w:hAnsi="仿宋_GB2312" w:cs="仿宋_GB2312" w:hint="eastAsia"/>
          <w:sz w:val="32"/>
          <w:szCs w:val="32"/>
          <w:shd w:val="clear" w:color="auto" w:fill="FFFFFF"/>
        </w:rPr>
        <w:t>分</w:t>
      </w:r>
      <w:r>
        <w:rPr>
          <w:rFonts w:ascii="仿宋_GB2312" w:eastAsia="仿宋_GB2312" w:hAnsi="仿宋_GB2312" w:cs="仿宋_GB2312" w:hint="eastAsia"/>
          <w:sz w:val="32"/>
          <w:szCs w:val="32"/>
          <w:shd w:val="clear" w:color="auto" w:fill="FFFFFF"/>
        </w:rPr>
        <w:t>且＜</w:t>
      </w:r>
      <w:r>
        <w:rPr>
          <w:rFonts w:ascii="仿宋_GB2312" w:eastAsia="仿宋_GB2312" w:hAnsi="仿宋_GB2312" w:cs="仿宋_GB2312" w:hint="eastAsia"/>
          <w:sz w:val="32"/>
          <w:szCs w:val="32"/>
          <w:shd w:val="clear" w:color="auto" w:fill="FFFFFF"/>
        </w:rPr>
        <w:t>90</w:t>
      </w:r>
      <w:r>
        <w:rPr>
          <w:rFonts w:ascii="仿宋_GB2312" w:eastAsia="仿宋_GB2312" w:hAnsi="仿宋_GB2312" w:cs="仿宋_GB2312" w:hint="eastAsia"/>
          <w:sz w:val="32"/>
          <w:szCs w:val="32"/>
          <w:shd w:val="clear" w:color="auto" w:fill="FFFFFF"/>
        </w:rPr>
        <w:t>分</w:t>
      </w:r>
      <w:r>
        <w:rPr>
          <w:rFonts w:ascii="仿宋_GB2312" w:eastAsia="仿宋_GB2312" w:hAnsi="仿宋_GB2312" w:cs="仿宋_GB2312" w:hint="eastAsia"/>
          <w:sz w:val="32"/>
          <w:szCs w:val="32"/>
          <w:shd w:val="clear" w:color="auto" w:fill="FFFFFF"/>
        </w:rPr>
        <w:t>的分段计算</w:t>
      </w:r>
      <w:r>
        <w:rPr>
          <w:rFonts w:ascii="仿宋_GB2312" w:eastAsia="仿宋_GB2312" w:hAnsi="仿宋_GB2312" w:cs="仿宋_GB2312" w:hint="eastAsia"/>
          <w:sz w:val="32"/>
          <w:szCs w:val="32"/>
          <w:shd w:val="clear" w:color="auto" w:fill="FFFFFF"/>
        </w:rPr>
        <w:t>；</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lastRenderedPageBreak/>
        <w:t>C</w:t>
      </w:r>
      <w:r>
        <w:rPr>
          <w:rFonts w:ascii="仿宋_GB2312" w:eastAsia="仿宋_GB2312" w:hAnsi="仿宋_GB2312" w:cs="仿宋_GB2312" w:hint="eastAsia"/>
          <w:sz w:val="32"/>
          <w:szCs w:val="32"/>
          <w:shd w:val="clear" w:color="auto" w:fill="FFFFFF"/>
        </w:rPr>
        <w:t>级：消防查验服务机构及其项目负责人年度信用评价最终得分排名前</w:t>
      </w:r>
      <w:r>
        <w:rPr>
          <w:rFonts w:ascii="仿宋_GB2312" w:eastAsia="仿宋_GB2312" w:hAnsi="仿宋_GB2312" w:cs="仿宋_GB2312" w:hint="eastAsia"/>
          <w:sz w:val="32"/>
          <w:szCs w:val="32"/>
          <w:shd w:val="clear" w:color="auto" w:fill="FFFFFF"/>
        </w:rPr>
        <w:t>15%</w:t>
      </w:r>
      <w:r>
        <w:rPr>
          <w:rFonts w:ascii="仿宋_GB2312" w:eastAsia="仿宋_GB2312" w:hAnsi="仿宋_GB2312" w:cs="仿宋_GB2312" w:hint="eastAsia"/>
          <w:sz w:val="32"/>
          <w:szCs w:val="32"/>
          <w:shd w:val="clear" w:color="auto" w:fill="FFFFFF"/>
        </w:rPr>
        <w:t>至</w:t>
      </w:r>
      <w:r>
        <w:rPr>
          <w:rFonts w:ascii="仿宋_GB2312" w:eastAsia="仿宋_GB2312" w:hAnsi="仿宋_GB2312" w:cs="仿宋_GB2312" w:hint="eastAsia"/>
          <w:sz w:val="32"/>
          <w:szCs w:val="32"/>
          <w:shd w:val="clear" w:color="auto" w:fill="FFFFFF"/>
        </w:rPr>
        <w:t>45%</w:t>
      </w:r>
      <w:r>
        <w:rPr>
          <w:rFonts w:ascii="仿宋_GB2312" w:eastAsia="仿宋_GB2312" w:hAnsi="仿宋_GB2312" w:cs="仿宋_GB2312" w:hint="eastAsia"/>
          <w:sz w:val="32"/>
          <w:szCs w:val="32"/>
          <w:shd w:val="clear" w:color="auto" w:fill="FFFFFF"/>
        </w:rPr>
        <w:t>（含</w:t>
      </w:r>
      <w:r>
        <w:rPr>
          <w:rFonts w:ascii="仿宋_GB2312" w:eastAsia="仿宋_GB2312" w:hAnsi="仿宋_GB2312" w:cs="仿宋_GB2312" w:hint="eastAsia"/>
          <w:sz w:val="32"/>
          <w:szCs w:val="32"/>
          <w:shd w:val="clear" w:color="auto" w:fill="FFFFFF"/>
        </w:rPr>
        <w:t>45%</w:t>
      </w:r>
      <w:r>
        <w:rPr>
          <w:rFonts w:ascii="仿宋_GB2312" w:eastAsia="仿宋_GB2312" w:hAnsi="仿宋_GB2312" w:cs="仿宋_GB2312" w:hint="eastAsia"/>
          <w:sz w:val="32"/>
          <w:szCs w:val="32"/>
          <w:shd w:val="clear" w:color="auto" w:fill="FFFFFF"/>
        </w:rPr>
        <w:t>的，名次出现并列排名的消防查验服务机构一并计入），年度信用评价得分按照≥</w:t>
      </w:r>
      <w:r>
        <w:rPr>
          <w:rFonts w:ascii="仿宋_GB2312" w:eastAsia="仿宋_GB2312" w:hAnsi="仿宋_GB2312" w:cs="仿宋_GB2312" w:hint="eastAsia"/>
          <w:sz w:val="32"/>
          <w:szCs w:val="32"/>
          <w:shd w:val="clear" w:color="auto" w:fill="FFFFFF"/>
        </w:rPr>
        <w:t>70</w:t>
      </w:r>
      <w:r>
        <w:rPr>
          <w:rFonts w:ascii="仿宋_GB2312" w:eastAsia="仿宋_GB2312" w:hAnsi="仿宋_GB2312" w:cs="仿宋_GB2312" w:hint="eastAsia"/>
          <w:sz w:val="32"/>
          <w:szCs w:val="32"/>
          <w:shd w:val="clear" w:color="auto" w:fill="FFFFFF"/>
        </w:rPr>
        <w:t>分</w:t>
      </w:r>
      <w:r>
        <w:rPr>
          <w:rFonts w:ascii="仿宋_GB2312" w:eastAsia="仿宋_GB2312" w:hAnsi="仿宋_GB2312" w:cs="仿宋_GB2312" w:hint="eastAsia"/>
          <w:sz w:val="32"/>
          <w:szCs w:val="32"/>
          <w:shd w:val="clear" w:color="auto" w:fill="FFFFFF"/>
        </w:rPr>
        <w:t>且＜</w:t>
      </w:r>
      <w:r>
        <w:rPr>
          <w:rFonts w:ascii="仿宋_GB2312" w:eastAsia="仿宋_GB2312" w:hAnsi="仿宋_GB2312" w:cs="仿宋_GB2312" w:hint="eastAsia"/>
          <w:sz w:val="32"/>
          <w:szCs w:val="32"/>
          <w:shd w:val="clear" w:color="auto" w:fill="FFFFFF"/>
        </w:rPr>
        <w:t>80</w:t>
      </w:r>
      <w:r>
        <w:rPr>
          <w:rFonts w:ascii="仿宋_GB2312" w:eastAsia="仿宋_GB2312" w:hAnsi="仿宋_GB2312" w:cs="仿宋_GB2312" w:hint="eastAsia"/>
          <w:sz w:val="32"/>
          <w:szCs w:val="32"/>
          <w:shd w:val="clear" w:color="auto" w:fill="FFFFFF"/>
        </w:rPr>
        <w:t>分</w:t>
      </w:r>
      <w:r>
        <w:rPr>
          <w:rFonts w:ascii="仿宋_GB2312" w:eastAsia="仿宋_GB2312" w:hAnsi="仿宋_GB2312" w:cs="仿宋_GB2312" w:hint="eastAsia"/>
          <w:sz w:val="32"/>
          <w:szCs w:val="32"/>
          <w:shd w:val="clear" w:color="auto" w:fill="FFFFFF"/>
        </w:rPr>
        <w:t>的分段计算</w:t>
      </w:r>
      <w:r>
        <w:rPr>
          <w:rFonts w:ascii="仿宋_GB2312" w:eastAsia="仿宋_GB2312" w:hAnsi="仿宋_GB2312" w:cs="仿宋_GB2312" w:hint="eastAsia"/>
          <w:sz w:val="32"/>
          <w:szCs w:val="32"/>
          <w:shd w:val="clear" w:color="auto" w:fill="FFFFFF"/>
        </w:rPr>
        <w:t>；</w:t>
      </w:r>
    </w:p>
    <w:p w:rsidR="00D4072D" w:rsidRDefault="00174592">
      <w:pPr>
        <w:pStyle w:val="ab"/>
        <w:shd w:val="clear" w:color="auto" w:fill="FFFFFF"/>
        <w:spacing w:before="0" w:beforeAutospacing="0" w:after="0" w:afterAutospacing="0" w:line="560" w:lineRule="exact"/>
        <w:ind w:firstLineChars="200" w:firstLine="63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D</w:t>
      </w:r>
      <w:r>
        <w:rPr>
          <w:rFonts w:ascii="仿宋_GB2312" w:eastAsia="仿宋_GB2312" w:hAnsi="仿宋_GB2312" w:cs="仿宋_GB2312" w:hint="eastAsia"/>
          <w:sz w:val="32"/>
          <w:szCs w:val="32"/>
          <w:shd w:val="clear" w:color="auto" w:fill="FFFFFF"/>
        </w:rPr>
        <w:t>级：消防查验服务机构及其项目负责人年度信用评价最终得分排名除上述等级外，均按照年度信用评价得分≥</w:t>
      </w:r>
      <w:r>
        <w:rPr>
          <w:rFonts w:ascii="仿宋_GB2312" w:eastAsia="仿宋_GB2312" w:hAnsi="仿宋_GB2312" w:cs="仿宋_GB2312" w:hint="eastAsia"/>
          <w:sz w:val="32"/>
          <w:szCs w:val="32"/>
          <w:shd w:val="clear" w:color="auto" w:fill="FFFFFF"/>
        </w:rPr>
        <w:t>60</w:t>
      </w:r>
      <w:r>
        <w:rPr>
          <w:rFonts w:ascii="仿宋_GB2312" w:eastAsia="仿宋_GB2312" w:hAnsi="仿宋_GB2312" w:cs="仿宋_GB2312" w:hint="eastAsia"/>
          <w:sz w:val="32"/>
          <w:szCs w:val="32"/>
          <w:shd w:val="clear" w:color="auto" w:fill="FFFFFF"/>
        </w:rPr>
        <w:t>分且＜</w:t>
      </w:r>
      <w:r>
        <w:rPr>
          <w:rFonts w:ascii="仿宋_GB2312" w:eastAsia="仿宋_GB2312" w:hAnsi="仿宋_GB2312" w:cs="仿宋_GB2312" w:hint="eastAsia"/>
          <w:sz w:val="32"/>
          <w:szCs w:val="32"/>
          <w:shd w:val="clear" w:color="auto" w:fill="FFFFFF"/>
        </w:rPr>
        <w:t>70</w:t>
      </w:r>
      <w:r>
        <w:rPr>
          <w:rFonts w:ascii="仿宋_GB2312" w:eastAsia="仿宋_GB2312" w:hAnsi="仿宋_GB2312" w:cs="仿宋_GB2312" w:hint="eastAsia"/>
          <w:sz w:val="32"/>
          <w:szCs w:val="32"/>
          <w:shd w:val="clear" w:color="auto" w:fill="FFFFFF"/>
        </w:rPr>
        <w:t>分的分段计算。</w:t>
      </w:r>
    </w:p>
    <w:p w:rsidR="00D4072D" w:rsidRDefault="00174592">
      <w:pPr>
        <w:spacing w:line="560" w:lineRule="exact"/>
        <w:ind w:firstLineChars="200" w:firstLine="632"/>
        <w:rPr>
          <w:rFonts w:ascii="仿宋_GB2312" w:eastAsia="仿宋_GB2312" w:hAnsi="仿宋_GB2312" w:cs="仿宋_GB2312"/>
          <w:shd w:val="clear" w:color="auto" w:fill="FFFFFF"/>
        </w:rPr>
      </w:pPr>
      <w:r>
        <w:rPr>
          <w:rFonts w:ascii="仿宋_GB2312" w:eastAsia="仿宋_GB2312" w:hAnsi="仿宋_GB2312" w:cs="仿宋_GB2312" w:hint="eastAsia"/>
          <w:shd w:val="clear" w:color="auto" w:fill="FFFFFF"/>
        </w:rPr>
        <w:t>E</w:t>
      </w:r>
      <w:r>
        <w:rPr>
          <w:rFonts w:ascii="仿宋_GB2312" w:eastAsia="仿宋_GB2312" w:hAnsi="仿宋_GB2312" w:cs="仿宋_GB2312" w:hint="eastAsia"/>
          <w:shd w:val="clear" w:color="auto" w:fill="FFFFFF"/>
        </w:rPr>
        <w:t>级：</w:t>
      </w:r>
      <w:r>
        <w:rPr>
          <w:rFonts w:ascii="仿宋_GB2312" w:eastAsia="仿宋_GB2312" w:hAnsi="仿宋_GB2312" w:cs="仿宋_GB2312" w:hint="eastAsia"/>
          <w:shd w:val="clear" w:color="auto" w:fill="FFFFFF"/>
        </w:rPr>
        <w:t>在评价年度内，</w:t>
      </w:r>
      <w:r>
        <w:rPr>
          <w:rFonts w:ascii="仿宋_GB2312" w:eastAsia="仿宋_GB2312" w:hAnsi="仿宋_GB2312" w:cs="仿宋_GB2312" w:hint="eastAsia"/>
          <w:shd w:val="clear" w:color="auto" w:fill="FFFFFF"/>
        </w:rPr>
        <w:t>查验</w:t>
      </w:r>
      <w:r>
        <w:rPr>
          <w:rFonts w:ascii="仿宋_GB2312" w:eastAsia="仿宋_GB2312" w:hAnsi="仿宋_GB2312" w:cs="仿宋_GB2312" w:hint="eastAsia"/>
          <w:shd w:val="clear" w:color="auto" w:fill="FFFFFF"/>
        </w:rPr>
        <w:t>服务</w:t>
      </w:r>
      <w:r>
        <w:rPr>
          <w:rFonts w:ascii="仿宋_GB2312" w:eastAsia="仿宋_GB2312" w:hAnsi="仿宋_GB2312" w:cs="仿宋_GB2312" w:hint="eastAsia"/>
          <w:shd w:val="clear" w:color="auto" w:fill="FFFFFF"/>
        </w:rPr>
        <w:t>机构或其法定代表人被追究刑事责任</w:t>
      </w:r>
      <w:r>
        <w:rPr>
          <w:rFonts w:ascii="仿宋_GB2312" w:eastAsia="仿宋_GB2312" w:hAnsi="仿宋_GB2312" w:cs="仿宋_GB2312" w:hint="eastAsia"/>
          <w:shd w:val="clear" w:color="auto" w:fill="FFFFFF"/>
        </w:rPr>
        <w:t>，</w:t>
      </w:r>
      <w:r>
        <w:rPr>
          <w:rFonts w:ascii="仿宋_GB2312" w:eastAsia="仿宋_GB2312" w:hAnsi="仿宋_GB2312" w:cs="仿宋_GB2312" w:hint="eastAsia"/>
          <w:shd w:val="clear" w:color="auto" w:fill="FFFFFF"/>
        </w:rPr>
        <w:t>或被人民法院列入失信被执行人的，</w:t>
      </w:r>
      <w:r>
        <w:rPr>
          <w:rFonts w:ascii="仿宋_GB2312" w:eastAsia="仿宋_GB2312" w:hAnsi="仿宋_GB2312" w:cs="仿宋_GB2312" w:hint="eastAsia"/>
          <w:shd w:val="clear" w:color="auto" w:fill="FFFFFF"/>
        </w:rPr>
        <w:t>或查验服务机构拒绝参与信用评价的，或查验技术服务存在严重错误造成恶劣社会影响的，年度</w:t>
      </w:r>
      <w:r>
        <w:rPr>
          <w:rFonts w:ascii="仿宋_GB2312" w:eastAsia="仿宋_GB2312" w:hAnsi="仿宋_GB2312" w:cs="仿宋_GB2312" w:hint="eastAsia"/>
          <w:shd w:val="clear" w:color="auto" w:fill="FFFFFF"/>
        </w:rPr>
        <w:t>信用评价</w:t>
      </w:r>
      <w:r>
        <w:rPr>
          <w:rFonts w:ascii="仿宋_GB2312" w:eastAsia="仿宋_GB2312" w:hAnsi="仿宋_GB2312" w:cs="仿宋_GB2312" w:hint="eastAsia"/>
          <w:shd w:val="clear" w:color="auto" w:fill="FFFFFF"/>
        </w:rPr>
        <w:t>得分按照＜</w:t>
      </w:r>
      <w:r>
        <w:rPr>
          <w:rFonts w:ascii="仿宋_GB2312" w:eastAsia="仿宋_GB2312" w:hAnsi="仿宋_GB2312" w:cs="仿宋_GB2312" w:hint="eastAsia"/>
          <w:shd w:val="clear" w:color="auto" w:fill="FFFFFF"/>
        </w:rPr>
        <w:t>60</w:t>
      </w:r>
      <w:r>
        <w:rPr>
          <w:rFonts w:ascii="仿宋_GB2312" w:eastAsia="仿宋_GB2312" w:hAnsi="仿宋_GB2312" w:cs="仿宋_GB2312" w:hint="eastAsia"/>
          <w:shd w:val="clear" w:color="auto" w:fill="FFFFFF"/>
        </w:rPr>
        <w:t>分的分段计算。</w:t>
      </w:r>
    </w:p>
    <w:p w:rsidR="00D4072D" w:rsidRDefault="00174592">
      <w:pPr>
        <w:pStyle w:val="ab"/>
        <w:shd w:val="clear" w:color="auto" w:fill="FFFFFF"/>
        <w:spacing w:before="0" w:beforeAutospacing="0" w:after="0" w:afterAutospacing="0" w:line="560" w:lineRule="exact"/>
        <w:ind w:firstLineChars="200" w:firstLine="632"/>
        <w:rPr>
          <w:rFonts w:ascii="黑体" w:eastAsia="黑体" w:hAnsi="黑体" w:cs="黑体"/>
          <w:color w:val="FF0000"/>
          <w:sz w:val="32"/>
          <w:szCs w:val="32"/>
          <w:shd w:val="clear" w:color="auto" w:fill="FFFFFF"/>
        </w:rPr>
      </w:pPr>
      <w:r>
        <w:rPr>
          <w:rFonts w:ascii="黑体" w:eastAsia="黑体" w:hAnsi="黑体" w:cs="黑体" w:hint="eastAsia"/>
          <w:sz w:val="32"/>
          <w:szCs w:val="32"/>
          <w:shd w:val="clear" w:color="auto" w:fill="FFFFFF"/>
        </w:rPr>
        <w:t>八、其他</w:t>
      </w:r>
    </w:p>
    <w:p w:rsidR="00D4072D" w:rsidRDefault="00174592">
      <w:pPr>
        <w:spacing w:line="560" w:lineRule="exact"/>
        <w:ind w:firstLineChars="200" w:firstLine="632"/>
        <w:rPr>
          <w:rFonts w:ascii="仿宋_GB2312" w:eastAsia="仿宋_GB2312" w:hAnsi="仿宋_GB2312" w:cs="仿宋_GB2312"/>
          <w:shd w:val="clear" w:color="auto" w:fill="FFFFFF"/>
        </w:rPr>
      </w:pPr>
      <w:r>
        <w:rPr>
          <w:rFonts w:ascii="仿宋_GB2312" w:eastAsia="仿宋_GB2312" w:hAnsi="仿宋_GB2312" w:cs="仿宋_GB2312" w:hint="eastAsia"/>
          <w:shd w:val="clear" w:color="auto" w:fill="FFFFFF"/>
        </w:rPr>
        <w:t>本办法中“省”特指福建省，“市”特指厦门市，“区”特指厦门市辖区。</w:t>
      </w:r>
    </w:p>
    <w:p w:rsidR="00D4072D" w:rsidRDefault="00174592">
      <w:pPr>
        <w:spacing w:line="560" w:lineRule="exact"/>
        <w:ind w:firstLineChars="200" w:firstLine="632"/>
        <w:rPr>
          <w:rFonts w:ascii="仿宋_GB2312" w:eastAsia="仿宋_GB2312" w:hAnsi="仿宋_GB2312" w:cs="仿宋_GB2312"/>
          <w:color w:val="FF0000"/>
          <w:shd w:val="clear" w:color="auto" w:fill="FFFFFF"/>
        </w:rPr>
      </w:pPr>
      <w:r>
        <w:rPr>
          <w:rFonts w:ascii="仿宋_GB2312" w:eastAsia="仿宋_GB2312" w:hAnsi="仿宋_GB2312" w:cs="仿宋_GB2312" w:hint="eastAsia"/>
          <w:shd w:val="clear" w:color="auto" w:fill="FFFFFF"/>
        </w:rPr>
        <w:t>本办法自</w:t>
      </w:r>
      <w:r>
        <w:rPr>
          <w:rFonts w:ascii="仿宋_GB2312" w:eastAsia="仿宋_GB2312" w:hAnsi="仿宋_GB2312" w:cs="仿宋_GB2312" w:hint="eastAsia"/>
          <w:shd w:val="clear" w:color="auto" w:fill="FFFFFF"/>
        </w:rPr>
        <w:t>2025</w:t>
      </w:r>
      <w:r>
        <w:rPr>
          <w:rFonts w:ascii="仿宋_GB2312" w:eastAsia="仿宋_GB2312" w:hAnsi="仿宋_GB2312" w:cs="仿宋_GB2312" w:hint="eastAsia"/>
          <w:shd w:val="clear" w:color="auto" w:fill="FFFFFF"/>
        </w:rPr>
        <w:t>年</w:t>
      </w:r>
      <w:r>
        <w:rPr>
          <w:rFonts w:ascii="仿宋_GB2312" w:eastAsia="仿宋_GB2312" w:hAnsi="仿宋_GB2312" w:cs="仿宋_GB2312" w:hint="eastAsia"/>
          <w:shd w:val="clear" w:color="auto" w:fill="FFFFFF"/>
        </w:rPr>
        <w:t>1</w:t>
      </w:r>
      <w:r>
        <w:rPr>
          <w:rFonts w:ascii="仿宋_GB2312" w:eastAsia="仿宋_GB2312" w:hAnsi="仿宋_GB2312" w:cs="仿宋_GB2312" w:hint="eastAsia"/>
          <w:shd w:val="clear" w:color="auto" w:fill="FFFFFF"/>
        </w:rPr>
        <w:t>月</w:t>
      </w:r>
      <w:r>
        <w:rPr>
          <w:rFonts w:ascii="仿宋_GB2312" w:eastAsia="仿宋_GB2312" w:hAnsi="仿宋_GB2312" w:cs="仿宋_GB2312" w:hint="eastAsia"/>
          <w:shd w:val="clear" w:color="auto" w:fill="FFFFFF"/>
        </w:rPr>
        <w:t>1</w:t>
      </w:r>
      <w:r>
        <w:rPr>
          <w:rFonts w:ascii="仿宋_GB2312" w:eastAsia="仿宋_GB2312" w:hAnsi="仿宋_GB2312" w:cs="仿宋_GB2312" w:hint="eastAsia"/>
          <w:shd w:val="clear" w:color="auto" w:fill="FFFFFF"/>
        </w:rPr>
        <w:t>日起施行，有效期</w:t>
      </w:r>
      <w:r>
        <w:rPr>
          <w:rFonts w:ascii="仿宋_GB2312" w:eastAsia="仿宋_GB2312" w:hAnsi="仿宋_GB2312" w:cs="仿宋_GB2312" w:hint="eastAsia"/>
          <w:shd w:val="clear" w:color="auto" w:fill="FFFFFF"/>
        </w:rPr>
        <w:t>2</w:t>
      </w:r>
      <w:r>
        <w:rPr>
          <w:rFonts w:ascii="仿宋_GB2312" w:eastAsia="仿宋_GB2312" w:hAnsi="仿宋_GB2312" w:cs="仿宋_GB2312" w:hint="eastAsia"/>
          <w:shd w:val="clear" w:color="auto" w:fill="FFFFFF"/>
        </w:rPr>
        <w:t>年，由市住建行政主管部门负责解释。</w:t>
      </w:r>
    </w:p>
    <w:p w:rsidR="00D4072D" w:rsidRDefault="00D4072D">
      <w:pPr>
        <w:spacing w:line="560" w:lineRule="exact"/>
        <w:rPr>
          <w:rFonts w:ascii="仿宋_GB2312" w:eastAsia="仿宋_GB2312" w:hAnsi="仿宋_GB2312" w:cs="仿宋_GB2312"/>
          <w:color w:val="FF0000"/>
          <w:kern w:val="0"/>
          <w:shd w:val="clear" w:color="auto" w:fill="FFFFFF"/>
          <w:lang w:bidi="ar"/>
        </w:rPr>
      </w:pPr>
    </w:p>
    <w:p w:rsidR="00D4072D" w:rsidRDefault="00174592">
      <w:pPr>
        <w:spacing w:line="560" w:lineRule="exact"/>
        <w:ind w:firstLineChars="200" w:firstLine="632"/>
        <w:rPr>
          <w:rFonts w:ascii="仿宋_GB2312" w:eastAsia="仿宋_GB2312" w:hAnsi="仿宋_GB2312" w:cs="仿宋_GB2312"/>
          <w:kern w:val="0"/>
          <w:shd w:val="clear" w:color="auto" w:fill="FFFFFF"/>
          <w:lang w:bidi="ar"/>
        </w:rPr>
      </w:pPr>
      <w:r>
        <w:rPr>
          <w:rFonts w:ascii="仿宋_GB2312" w:eastAsia="仿宋_GB2312" w:hAnsi="仿宋_GB2312" w:cs="仿宋_GB2312" w:hint="eastAsia"/>
          <w:kern w:val="0"/>
          <w:shd w:val="clear" w:color="auto" w:fill="FFFFFF"/>
          <w:lang w:bidi="ar"/>
        </w:rPr>
        <w:t>附件：</w:t>
      </w:r>
      <w:r>
        <w:rPr>
          <w:rFonts w:ascii="仿宋_GB2312" w:eastAsia="仿宋_GB2312" w:hAnsi="仿宋_GB2312" w:cs="仿宋_GB2312" w:hint="eastAsia"/>
          <w:kern w:val="0"/>
          <w:shd w:val="clear" w:color="auto" w:fill="FFFFFF"/>
          <w:lang w:bidi="ar"/>
        </w:rPr>
        <w:t>1.</w:t>
      </w:r>
      <w:r>
        <w:rPr>
          <w:rFonts w:ascii="仿宋_GB2312" w:eastAsia="仿宋_GB2312" w:hAnsi="仿宋_GB2312" w:cs="仿宋_GB2312" w:hint="eastAsia"/>
          <w:kern w:val="0"/>
          <w:shd w:val="clear" w:color="auto" w:fill="FFFFFF"/>
          <w:lang w:bidi="ar"/>
        </w:rPr>
        <w:t>厦门市建设工程竣工验收消防查验技术服务机构信</w:t>
      </w:r>
    </w:p>
    <w:p w:rsidR="00D4072D" w:rsidRDefault="00174592" w:rsidP="00174592">
      <w:pPr>
        <w:spacing w:line="560" w:lineRule="exact"/>
        <w:ind w:firstLineChars="600" w:firstLine="1895"/>
        <w:rPr>
          <w:rFonts w:ascii="仿宋_GB2312" w:eastAsia="仿宋_GB2312" w:hAnsi="仿宋_GB2312" w:cs="仿宋_GB2312"/>
          <w:kern w:val="0"/>
          <w:shd w:val="clear" w:color="auto" w:fill="FFFFFF"/>
          <w:lang w:bidi="ar"/>
        </w:rPr>
      </w:pPr>
      <w:r>
        <w:rPr>
          <w:rFonts w:ascii="仿宋_GB2312" w:eastAsia="仿宋_GB2312" w:hAnsi="仿宋_GB2312" w:cs="仿宋_GB2312" w:hint="eastAsia"/>
          <w:kern w:val="0"/>
          <w:shd w:val="clear" w:color="auto" w:fill="FFFFFF"/>
          <w:lang w:bidi="ar"/>
        </w:rPr>
        <w:t>用评价标准（实力要素</w:t>
      </w:r>
      <w:r>
        <w:rPr>
          <w:rFonts w:ascii="仿宋_GB2312" w:eastAsia="仿宋_GB2312" w:hAnsi="仿宋_GB2312" w:cs="仿宋_GB2312" w:hint="eastAsia"/>
          <w:kern w:val="0"/>
          <w:lang w:bidi="ar"/>
        </w:rPr>
        <w:t>（</w:t>
      </w:r>
      <w:r>
        <w:rPr>
          <w:rFonts w:ascii="仿宋_GB2312" w:eastAsia="仿宋_GB2312" w:hAnsi="仿宋_GB2312" w:cs="仿宋_GB2312" w:hint="eastAsia"/>
          <w:kern w:val="0"/>
          <w:lang w:bidi="ar"/>
        </w:rPr>
        <w:t>Y</w:t>
      </w:r>
      <w:r>
        <w:rPr>
          <w:rFonts w:ascii="仿宋_GB2312" w:eastAsia="仿宋_GB2312" w:hAnsi="仿宋_GB2312" w:cs="仿宋_GB2312" w:hint="eastAsia"/>
          <w:kern w:val="0"/>
          <w:lang w:bidi="ar"/>
        </w:rPr>
        <w:t>）</w:t>
      </w:r>
      <w:r>
        <w:rPr>
          <w:rFonts w:ascii="仿宋_GB2312" w:eastAsia="仿宋_GB2312" w:hAnsi="仿宋_GB2312" w:cs="仿宋_GB2312" w:hint="eastAsia"/>
          <w:kern w:val="0"/>
          <w:shd w:val="clear" w:color="auto" w:fill="FFFFFF"/>
          <w:lang w:bidi="ar"/>
        </w:rPr>
        <w:t>）</w:t>
      </w:r>
    </w:p>
    <w:p w:rsidR="00D4072D" w:rsidRDefault="00174592" w:rsidP="00174592">
      <w:pPr>
        <w:spacing w:line="560" w:lineRule="exact"/>
        <w:ind w:firstLineChars="500" w:firstLine="1579"/>
        <w:rPr>
          <w:rFonts w:ascii="仿宋_GB2312" w:eastAsia="仿宋_GB2312" w:hAnsi="仿宋_GB2312" w:cs="仿宋_GB2312"/>
          <w:kern w:val="0"/>
          <w:shd w:val="clear" w:color="auto" w:fill="FFFFFF"/>
          <w:lang w:bidi="ar"/>
        </w:rPr>
      </w:pPr>
      <w:r>
        <w:rPr>
          <w:rFonts w:ascii="仿宋_GB2312" w:eastAsia="仿宋_GB2312" w:hAnsi="仿宋_GB2312" w:cs="仿宋_GB2312" w:hint="eastAsia"/>
          <w:kern w:val="0"/>
          <w:shd w:val="clear" w:color="auto" w:fill="FFFFFF"/>
          <w:lang w:bidi="ar"/>
        </w:rPr>
        <w:t>2.</w:t>
      </w:r>
      <w:r>
        <w:rPr>
          <w:rFonts w:ascii="仿宋_GB2312" w:eastAsia="仿宋_GB2312" w:hAnsi="仿宋_GB2312" w:cs="仿宋_GB2312" w:hint="eastAsia"/>
          <w:kern w:val="0"/>
          <w:shd w:val="clear" w:color="auto" w:fill="FFFFFF"/>
          <w:lang w:bidi="ar"/>
        </w:rPr>
        <w:t>厦门市建设工程竣工验收消防查验技术服务机构信</w:t>
      </w:r>
    </w:p>
    <w:p w:rsidR="00D4072D" w:rsidRDefault="00174592" w:rsidP="00174592">
      <w:pPr>
        <w:spacing w:line="560" w:lineRule="exact"/>
        <w:ind w:firstLineChars="600" w:firstLine="1895"/>
        <w:rPr>
          <w:rFonts w:ascii="仿宋_GB2312" w:eastAsia="仿宋_GB2312" w:hAnsi="仿宋_GB2312" w:cs="仿宋_GB2312"/>
          <w:kern w:val="0"/>
          <w:shd w:val="clear" w:color="auto" w:fill="FFFFFF"/>
          <w:lang w:bidi="ar"/>
        </w:rPr>
      </w:pPr>
      <w:r>
        <w:rPr>
          <w:rFonts w:ascii="仿宋_GB2312" w:eastAsia="仿宋_GB2312" w:hAnsi="仿宋_GB2312" w:cs="仿宋_GB2312" w:hint="eastAsia"/>
          <w:kern w:val="0"/>
          <w:shd w:val="clear" w:color="auto" w:fill="FFFFFF"/>
          <w:lang w:bidi="ar"/>
        </w:rPr>
        <w:t>用评价标准（</w:t>
      </w:r>
      <w:r>
        <w:rPr>
          <w:rFonts w:ascii="仿宋_GB2312" w:eastAsia="仿宋_GB2312" w:hAnsi="仿宋_GB2312" w:cs="仿宋_GB2312" w:hint="eastAsia"/>
          <w:kern w:val="0"/>
          <w:lang w:bidi="ar"/>
        </w:rPr>
        <w:t>服务成果要素（</w:t>
      </w:r>
      <w:r>
        <w:rPr>
          <w:rFonts w:ascii="仿宋_GB2312" w:eastAsia="仿宋_GB2312" w:hAnsi="仿宋_GB2312" w:cs="仿宋_GB2312" w:hint="eastAsia"/>
          <w:kern w:val="0"/>
          <w:lang w:bidi="ar"/>
        </w:rPr>
        <w:t>Z</w:t>
      </w:r>
      <w:r>
        <w:rPr>
          <w:rFonts w:ascii="仿宋_GB2312" w:eastAsia="仿宋_GB2312" w:hAnsi="仿宋_GB2312" w:cs="仿宋_GB2312" w:hint="eastAsia"/>
          <w:kern w:val="0"/>
          <w:lang w:bidi="ar"/>
        </w:rPr>
        <w:t>）</w:t>
      </w:r>
      <w:r>
        <w:rPr>
          <w:rFonts w:ascii="仿宋_GB2312" w:eastAsia="仿宋_GB2312" w:hAnsi="仿宋_GB2312" w:cs="仿宋_GB2312" w:hint="eastAsia"/>
          <w:kern w:val="0"/>
          <w:shd w:val="clear" w:color="auto" w:fill="FFFFFF"/>
          <w:lang w:bidi="ar"/>
        </w:rPr>
        <w:t>）</w:t>
      </w:r>
    </w:p>
    <w:p w:rsidR="00D4072D" w:rsidRDefault="00174592" w:rsidP="00174592">
      <w:pPr>
        <w:spacing w:line="560" w:lineRule="exact"/>
        <w:ind w:firstLineChars="500" w:firstLine="1579"/>
        <w:rPr>
          <w:rFonts w:ascii="仿宋_GB2312" w:eastAsia="仿宋_GB2312" w:hAnsi="仿宋_GB2312" w:cs="仿宋_GB2312"/>
          <w:kern w:val="0"/>
          <w:shd w:val="clear" w:color="auto" w:fill="FFFFFF"/>
          <w:lang w:bidi="ar"/>
        </w:rPr>
      </w:pPr>
      <w:r>
        <w:rPr>
          <w:rFonts w:ascii="仿宋_GB2312" w:eastAsia="仿宋_GB2312" w:hAnsi="仿宋_GB2312" w:cs="仿宋_GB2312" w:hint="eastAsia"/>
          <w:kern w:val="0"/>
          <w:shd w:val="clear" w:color="auto" w:fill="FFFFFF"/>
          <w:lang w:bidi="ar"/>
        </w:rPr>
        <w:t>3.</w:t>
      </w:r>
      <w:r>
        <w:rPr>
          <w:rFonts w:ascii="仿宋_GB2312" w:eastAsia="仿宋_GB2312" w:hAnsi="仿宋_GB2312" w:cs="仿宋_GB2312" w:hint="eastAsia"/>
          <w:kern w:val="0"/>
          <w:shd w:val="clear" w:color="auto" w:fill="FFFFFF"/>
          <w:lang w:bidi="ar"/>
        </w:rPr>
        <w:t>项目权重认定范围与标准</w:t>
      </w:r>
    </w:p>
    <w:p w:rsidR="00D4072D" w:rsidRDefault="00174592" w:rsidP="00174592">
      <w:pPr>
        <w:spacing w:line="560" w:lineRule="exact"/>
        <w:ind w:firstLineChars="500" w:firstLine="1579"/>
        <w:rPr>
          <w:rFonts w:ascii="仿宋_GB2312" w:eastAsia="仿宋_GB2312" w:hAnsi="仿宋_GB2312" w:cs="仿宋_GB2312"/>
          <w:kern w:val="0"/>
          <w:shd w:val="clear" w:color="auto" w:fill="FFFFFF"/>
          <w:lang w:bidi="ar"/>
        </w:rPr>
      </w:pPr>
      <w:r>
        <w:rPr>
          <w:rFonts w:ascii="仿宋_GB2312" w:eastAsia="仿宋_GB2312" w:hAnsi="仿宋_GB2312" w:cs="仿宋_GB2312" w:hint="eastAsia"/>
          <w:kern w:val="0"/>
          <w:shd w:val="clear" w:color="auto" w:fill="FFFFFF"/>
          <w:lang w:bidi="ar"/>
        </w:rPr>
        <w:lastRenderedPageBreak/>
        <w:t>4.</w:t>
      </w:r>
      <w:r>
        <w:rPr>
          <w:rFonts w:ascii="仿宋_GB2312" w:eastAsia="仿宋_GB2312" w:hAnsi="仿宋_GB2312" w:cs="仿宋_GB2312" w:hint="eastAsia"/>
          <w:kern w:val="0"/>
          <w:shd w:val="clear" w:color="auto" w:fill="FFFFFF"/>
          <w:lang w:bidi="ar"/>
        </w:rPr>
        <w:t>厦门市建设工程竣工验收消防查验技术服务机构信</w:t>
      </w:r>
    </w:p>
    <w:p w:rsidR="00D4072D" w:rsidRDefault="00174592" w:rsidP="00174592">
      <w:pPr>
        <w:spacing w:line="560" w:lineRule="exact"/>
        <w:ind w:firstLineChars="600" w:firstLine="1895"/>
        <w:rPr>
          <w:rFonts w:ascii="仿宋_GB2312" w:eastAsia="仿宋_GB2312" w:hAnsi="仿宋_GB2312" w:cs="仿宋_GB2312"/>
          <w:kern w:val="0"/>
          <w:shd w:val="clear" w:color="auto" w:fill="FFFFFF"/>
          <w:lang w:bidi="ar"/>
        </w:rPr>
      </w:pPr>
      <w:r>
        <w:rPr>
          <w:rFonts w:ascii="仿宋_GB2312" w:eastAsia="仿宋_GB2312" w:hAnsi="仿宋_GB2312" w:cs="仿宋_GB2312" w:hint="eastAsia"/>
          <w:kern w:val="0"/>
          <w:shd w:val="clear" w:color="auto" w:fill="FFFFFF"/>
          <w:lang w:bidi="ar"/>
        </w:rPr>
        <w:t>用评价标准（</w:t>
      </w:r>
      <w:r>
        <w:rPr>
          <w:rFonts w:ascii="仿宋_GB2312" w:eastAsia="仿宋_GB2312" w:hAnsi="仿宋_GB2312" w:cs="仿宋_GB2312" w:hint="eastAsia"/>
          <w:kern w:val="0"/>
          <w:lang w:bidi="ar"/>
        </w:rPr>
        <w:t>信用监管行为</w:t>
      </w:r>
      <w:r>
        <w:rPr>
          <w:rFonts w:ascii="仿宋_GB2312" w:eastAsia="仿宋_GB2312" w:hAnsi="仿宋_GB2312" w:cs="仿宋_GB2312" w:hint="eastAsia"/>
          <w:kern w:val="0"/>
          <w:lang w:bidi="ar"/>
        </w:rPr>
        <w:t>C</w:t>
      </w:r>
      <w:r>
        <w:rPr>
          <w:rFonts w:ascii="仿宋_GB2312" w:eastAsia="仿宋_GB2312" w:hAnsi="仿宋_GB2312" w:cs="仿宋_GB2312" w:hint="eastAsia"/>
          <w:kern w:val="0"/>
          <w:lang w:bidi="ar"/>
        </w:rPr>
        <w:t>类（</w:t>
      </w:r>
      <w:r>
        <w:rPr>
          <w:rFonts w:ascii="仿宋_GB2312" w:eastAsia="仿宋_GB2312" w:hAnsi="仿宋_GB2312" w:cs="仿宋_GB2312" w:hint="eastAsia"/>
          <w:kern w:val="0"/>
          <w:lang w:bidi="ar"/>
        </w:rPr>
        <w:t>T</w:t>
      </w:r>
      <w:r>
        <w:rPr>
          <w:rFonts w:ascii="仿宋_GB2312" w:eastAsia="仿宋_GB2312" w:hAnsi="仿宋_GB2312" w:cs="仿宋_GB2312" w:hint="eastAsia"/>
          <w:kern w:val="0"/>
          <w:lang w:bidi="ar"/>
        </w:rPr>
        <w:t>）</w:t>
      </w:r>
      <w:r>
        <w:rPr>
          <w:rFonts w:ascii="仿宋_GB2312" w:eastAsia="仿宋_GB2312" w:hAnsi="仿宋_GB2312" w:cs="仿宋_GB2312" w:hint="eastAsia"/>
          <w:kern w:val="0"/>
          <w:shd w:val="clear" w:color="auto" w:fill="FFFFFF"/>
          <w:lang w:bidi="ar"/>
        </w:rPr>
        <w:t>）</w:t>
      </w:r>
    </w:p>
    <w:p w:rsidR="00D4072D" w:rsidRDefault="00174592" w:rsidP="00174592">
      <w:pPr>
        <w:spacing w:line="560" w:lineRule="exact"/>
        <w:ind w:firstLineChars="500" w:firstLine="1579"/>
        <w:rPr>
          <w:rFonts w:ascii="仿宋_GB2312" w:eastAsia="仿宋_GB2312" w:hAnsi="仿宋_GB2312" w:cs="仿宋_GB2312"/>
          <w:kern w:val="0"/>
          <w:shd w:val="clear" w:color="auto" w:fill="FFFFFF"/>
          <w:lang w:bidi="ar"/>
        </w:rPr>
      </w:pPr>
      <w:r>
        <w:rPr>
          <w:rFonts w:ascii="仿宋_GB2312" w:eastAsia="仿宋_GB2312" w:hAnsi="仿宋_GB2312" w:cs="仿宋_GB2312" w:hint="eastAsia"/>
          <w:kern w:val="0"/>
          <w:shd w:val="clear" w:color="auto" w:fill="FFFFFF"/>
          <w:lang w:bidi="ar"/>
        </w:rPr>
        <w:t>5.</w:t>
      </w:r>
      <w:r>
        <w:rPr>
          <w:rFonts w:ascii="仿宋_GB2312" w:eastAsia="仿宋_GB2312" w:hAnsi="仿宋_GB2312" w:cs="仿宋_GB2312" w:hint="eastAsia"/>
          <w:kern w:val="0"/>
          <w:shd w:val="clear" w:color="auto" w:fill="FFFFFF"/>
          <w:lang w:bidi="ar"/>
        </w:rPr>
        <w:t>厦门市建设工程竣工验收消防查验技术服务机构信</w:t>
      </w:r>
    </w:p>
    <w:p w:rsidR="00D4072D" w:rsidRDefault="00174592" w:rsidP="00174592">
      <w:pPr>
        <w:spacing w:line="560" w:lineRule="exact"/>
        <w:ind w:firstLineChars="600" w:firstLine="1895"/>
        <w:rPr>
          <w:rFonts w:ascii="仿宋_GB2312" w:eastAsia="仿宋_GB2312" w:hAnsi="仿宋_GB2312" w:cs="仿宋_GB2312"/>
          <w:kern w:val="0"/>
          <w:shd w:val="clear" w:color="auto" w:fill="FFFFFF"/>
          <w:lang w:bidi="ar"/>
        </w:rPr>
      </w:pPr>
      <w:r>
        <w:rPr>
          <w:rFonts w:ascii="仿宋_GB2312" w:eastAsia="仿宋_GB2312" w:hAnsi="仿宋_GB2312" w:cs="仿宋_GB2312" w:hint="eastAsia"/>
          <w:kern w:val="0"/>
          <w:shd w:val="clear" w:color="auto" w:fill="FFFFFF"/>
          <w:lang w:bidi="ar"/>
        </w:rPr>
        <w:t>用评价标准（信用监管行为</w:t>
      </w:r>
      <w:r>
        <w:rPr>
          <w:rFonts w:ascii="仿宋_GB2312" w:eastAsia="仿宋_GB2312" w:hAnsi="仿宋_GB2312" w:cs="仿宋_GB2312" w:hint="eastAsia"/>
          <w:kern w:val="0"/>
          <w:shd w:val="clear" w:color="auto" w:fill="FFFFFF"/>
          <w:lang w:bidi="ar"/>
        </w:rPr>
        <w:t>P</w:t>
      </w:r>
      <w:r>
        <w:rPr>
          <w:rFonts w:ascii="仿宋_GB2312" w:eastAsia="仿宋_GB2312" w:hAnsi="仿宋_GB2312" w:cs="仿宋_GB2312" w:hint="eastAsia"/>
          <w:kern w:val="0"/>
          <w:shd w:val="clear" w:color="auto" w:fill="FFFFFF"/>
          <w:lang w:bidi="ar"/>
        </w:rPr>
        <w:t>类</w:t>
      </w:r>
      <w:r>
        <w:rPr>
          <w:rFonts w:ascii="仿宋_GB2312" w:eastAsia="仿宋_GB2312" w:hAnsi="仿宋_GB2312" w:cs="仿宋_GB2312" w:hint="eastAsia"/>
          <w:kern w:val="0"/>
          <w:lang w:bidi="ar"/>
        </w:rPr>
        <w:t>（</w:t>
      </w:r>
      <w:r>
        <w:rPr>
          <w:rFonts w:ascii="仿宋_GB2312" w:eastAsia="仿宋_GB2312" w:hAnsi="仿宋_GB2312" w:cs="仿宋_GB2312" w:hint="eastAsia"/>
          <w:kern w:val="0"/>
          <w:lang w:bidi="ar"/>
        </w:rPr>
        <w:t>F</w:t>
      </w:r>
      <w:r>
        <w:rPr>
          <w:rFonts w:ascii="仿宋_GB2312" w:eastAsia="仿宋_GB2312" w:hAnsi="仿宋_GB2312" w:cs="仿宋_GB2312" w:hint="eastAsia"/>
          <w:kern w:val="0"/>
          <w:lang w:bidi="ar"/>
        </w:rPr>
        <w:t>）</w:t>
      </w:r>
      <w:r>
        <w:rPr>
          <w:rFonts w:ascii="仿宋_GB2312" w:eastAsia="仿宋_GB2312" w:hAnsi="仿宋_GB2312" w:cs="仿宋_GB2312" w:hint="eastAsia"/>
          <w:kern w:val="0"/>
          <w:shd w:val="clear" w:color="auto" w:fill="FFFFFF"/>
          <w:lang w:bidi="ar"/>
        </w:rPr>
        <w:t>）</w:t>
      </w: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rsidP="00174592">
      <w:pPr>
        <w:spacing w:line="560" w:lineRule="exact"/>
        <w:ind w:firstLineChars="600" w:firstLine="1895"/>
        <w:rPr>
          <w:rFonts w:ascii="仿宋_GB2312" w:eastAsia="仿宋_GB2312" w:hAnsi="仿宋_GB2312" w:cs="仿宋_GB2312"/>
          <w:kern w:val="0"/>
          <w:shd w:val="clear" w:color="auto" w:fill="FFFFFF"/>
          <w:lang w:bidi="ar"/>
        </w:rPr>
      </w:pPr>
    </w:p>
    <w:p w:rsidR="00D4072D" w:rsidRDefault="00D4072D">
      <w:pPr>
        <w:rPr>
          <w:rFonts w:ascii="仿宋_GB2312" w:eastAsia="仿宋_GB2312" w:hAnsi="仿宋_GB2312" w:cs="仿宋_GB2312"/>
          <w:kern w:val="0"/>
          <w:shd w:val="clear" w:color="auto" w:fill="FFFFFF"/>
          <w:lang w:bidi="ar"/>
        </w:rPr>
      </w:pPr>
    </w:p>
    <w:tbl>
      <w:tblPr>
        <w:tblW w:w="9723" w:type="dxa"/>
        <w:tblInd w:w="93" w:type="dxa"/>
        <w:tblLayout w:type="fixed"/>
        <w:tblLook w:val="04A0" w:firstRow="1" w:lastRow="0" w:firstColumn="1" w:lastColumn="0" w:noHBand="0" w:noVBand="1"/>
      </w:tblPr>
      <w:tblGrid>
        <w:gridCol w:w="450"/>
        <w:gridCol w:w="1386"/>
        <w:gridCol w:w="4677"/>
        <w:gridCol w:w="1412"/>
        <w:gridCol w:w="1798"/>
      </w:tblGrid>
      <w:tr w:rsidR="00D4072D">
        <w:trPr>
          <w:trHeight w:val="285"/>
        </w:trPr>
        <w:tc>
          <w:tcPr>
            <w:tcW w:w="9723" w:type="dxa"/>
            <w:gridSpan w:val="5"/>
            <w:tcBorders>
              <w:top w:val="nil"/>
              <w:left w:val="nil"/>
              <w:bottom w:val="nil"/>
              <w:right w:val="nil"/>
            </w:tcBorders>
            <w:shd w:val="clear" w:color="auto" w:fill="FFFFFF"/>
            <w:vAlign w:val="center"/>
          </w:tcPr>
          <w:p w:rsidR="00D4072D" w:rsidRDefault="00174592">
            <w:pPr>
              <w:widowControl/>
              <w:spacing w:line="560" w:lineRule="exact"/>
              <w:jc w:val="left"/>
              <w:textAlignment w:val="center"/>
              <w:rPr>
                <w:rFonts w:ascii="黑体" w:eastAsia="黑体" w:hAnsi="宋体" w:cs="黑体"/>
                <w:b/>
                <w:bCs/>
                <w:sz w:val="24"/>
                <w:szCs w:val="24"/>
              </w:rPr>
            </w:pPr>
            <w:r>
              <w:rPr>
                <w:rFonts w:ascii="黑体" w:eastAsia="黑体" w:hAnsi="黑体" w:cs="黑体" w:hint="eastAsia"/>
              </w:rPr>
              <w:lastRenderedPageBreak/>
              <w:t>附件</w:t>
            </w:r>
            <w:r>
              <w:rPr>
                <w:rFonts w:ascii="黑体" w:eastAsia="黑体" w:hAnsi="黑体" w:cs="黑体" w:hint="eastAsia"/>
              </w:rPr>
              <w:t>1</w:t>
            </w:r>
          </w:p>
        </w:tc>
      </w:tr>
      <w:tr w:rsidR="00D4072D">
        <w:trPr>
          <w:trHeight w:val="405"/>
        </w:trPr>
        <w:tc>
          <w:tcPr>
            <w:tcW w:w="9723" w:type="dxa"/>
            <w:gridSpan w:val="5"/>
            <w:tcBorders>
              <w:top w:val="nil"/>
              <w:left w:val="nil"/>
              <w:bottom w:val="nil"/>
              <w:right w:val="nil"/>
            </w:tcBorders>
            <w:shd w:val="clear" w:color="auto" w:fill="FFFFFF"/>
            <w:vAlign w:val="center"/>
          </w:tcPr>
          <w:p w:rsidR="00D4072D" w:rsidRDefault="00174592">
            <w:pPr>
              <w:widowControl/>
              <w:spacing w:line="560" w:lineRule="exact"/>
              <w:jc w:val="center"/>
              <w:textAlignment w:val="center"/>
              <w:rPr>
                <w:rFonts w:ascii="方正小标宋简体" w:eastAsia="方正小标宋简体" w:hAnsi="方正小标宋简体" w:cs="方正小标宋简体"/>
                <w:kern w:val="0"/>
                <w:sz w:val="36"/>
                <w:szCs w:val="36"/>
                <w:lang w:bidi="ar"/>
              </w:rPr>
            </w:pPr>
            <w:r>
              <w:rPr>
                <w:rFonts w:ascii="方正小标宋简体" w:eastAsia="方正小标宋简体" w:hAnsi="方正小标宋简体" w:cs="方正小标宋简体" w:hint="eastAsia"/>
                <w:kern w:val="0"/>
                <w:sz w:val="36"/>
                <w:szCs w:val="36"/>
                <w:lang w:bidi="ar"/>
              </w:rPr>
              <w:t>厦门市建设工程竣工验收消防查验技术服务机构</w:t>
            </w:r>
          </w:p>
          <w:p w:rsidR="00D4072D" w:rsidRDefault="00174592">
            <w:pPr>
              <w:widowControl/>
              <w:spacing w:line="560" w:lineRule="exact"/>
              <w:jc w:val="center"/>
              <w:textAlignment w:val="center"/>
              <w:rPr>
                <w:rFonts w:ascii="华文中宋" w:eastAsia="华文中宋" w:hAnsi="华文中宋" w:cs="华文中宋"/>
                <w:b/>
                <w:bCs/>
                <w:sz w:val="28"/>
                <w:szCs w:val="28"/>
              </w:rPr>
            </w:pPr>
            <w:r>
              <w:rPr>
                <w:rFonts w:ascii="方正小标宋简体" w:eastAsia="方正小标宋简体" w:hAnsi="方正小标宋简体" w:cs="方正小标宋简体" w:hint="eastAsia"/>
                <w:kern w:val="0"/>
                <w:sz w:val="36"/>
                <w:szCs w:val="36"/>
                <w:lang w:bidi="ar"/>
              </w:rPr>
              <w:t>信用评价标准</w:t>
            </w:r>
          </w:p>
        </w:tc>
      </w:tr>
      <w:tr w:rsidR="00D4072D">
        <w:trPr>
          <w:trHeight w:val="435"/>
        </w:trPr>
        <w:tc>
          <w:tcPr>
            <w:tcW w:w="9723" w:type="dxa"/>
            <w:gridSpan w:val="5"/>
            <w:tcBorders>
              <w:top w:val="nil"/>
              <w:left w:val="nil"/>
              <w:bottom w:val="nil"/>
              <w:right w:val="nil"/>
            </w:tcBorders>
            <w:shd w:val="clear" w:color="auto" w:fill="FFFFFF"/>
            <w:vAlign w:val="center"/>
          </w:tcPr>
          <w:p w:rsidR="00D4072D" w:rsidRDefault="00174592">
            <w:pPr>
              <w:widowControl/>
              <w:spacing w:line="560" w:lineRule="exact"/>
              <w:jc w:val="center"/>
              <w:textAlignment w:val="center"/>
              <w:rPr>
                <w:rFonts w:ascii="华文中宋" w:eastAsia="华文中宋" w:hAnsi="华文中宋" w:cs="华文中宋"/>
                <w:b/>
                <w:bCs/>
                <w:sz w:val="28"/>
                <w:szCs w:val="28"/>
              </w:rPr>
            </w:pPr>
            <w:r>
              <w:rPr>
                <w:rFonts w:ascii="仿宋_GB2312" w:eastAsia="仿宋_GB2312" w:hAnsi="仿宋_GB2312" w:cs="仿宋_GB2312" w:hint="eastAsia"/>
                <w:kern w:val="0"/>
                <w:shd w:val="clear" w:color="auto" w:fill="FFFFFF"/>
                <w:lang w:bidi="ar"/>
              </w:rPr>
              <w:t>（实力要素</w:t>
            </w:r>
            <w:r>
              <w:rPr>
                <w:rFonts w:ascii="仿宋_GB2312" w:eastAsia="仿宋_GB2312" w:hAnsi="仿宋_GB2312" w:cs="仿宋_GB2312" w:hint="eastAsia"/>
                <w:kern w:val="0"/>
                <w:lang w:bidi="ar"/>
              </w:rPr>
              <w:t>（</w:t>
            </w:r>
            <w:r>
              <w:rPr>
                <w:rFonts w:ascii="仿宋_GB2312" w:eastAsia="仿宋_GB2312" w:hAnsi="仿宋_GB2312" w:cs="仿宋_GB2312" w:hint="eastAsia"/>
                <w:kern w:val="0"/>
                <w:lang w:bidi="ar"/>
              </w:rPr>
              <w:t>Y</w:t>
            </w:r>
            <w:r>
              <w:rPr>
                <w:rFonts w:ascii="仿宋_GB2312" w:eastAsia="仿宋_GB2312" w:hAnsi="仿宋_GB2312" w:cs="仿宋_GB2312" w:hint="eastAsia"/>
                <w:kern w:val="0"/>
                <w:lang w:bidi="ar"/>
              </w:rPr>
              <w:t>）</w:t>
            </w:r>
            <w:r>
              <w:rPr>
                <w:rFonts w:ascii="仿宋_GB2312" w:eastAsia="仿宋_GB2312" w:hAnsi="仿宋_GB2312" w:cs="仿宋_GB2312" w:hint="eastAsia"/>
                <w:kern w:val="0"/>
                <w:shd w:val="clear" w:color="auto" w:fill="FFFFFF"/>
                <w:lang w:bidi="ar"/>
              </w:rPr>
              <w:t>）</w:t>
            </w:r>
          </w:p>
        </w:tc>
      </w:tr>
      <w:tr w:rsidR="00D4072D">
        <w:trPr>
          <w:trHeight w:val="580"/>
        </w:trPr>
        <w:tc>
          <w:tcPr>
            <w:tcW w:w="4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072D" w:rsidRDefault="00174592">
            <w:pPr>
              <w:widowControl/>
              <w:spacing w:line="3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序号</w:t>
            </w:r>
          </w:p>
        </w:tc>
        <w:tc>
          <w:tcPr>
            <w:tcW w:w="1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072D" w:rsidRDefault="00174592">
            <w:pPr>
              <w:widowControl/>
              <w:spacing w:line="3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评价项目</w:t>
            </w:r>
          </w:p>
        </w:tc>
        <w:tc>
          <w:tcPr>
            <w:tcW w:w="4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072D" w:rsidRDefault="00174592">
            <w:pPr>
              <w:widowControl/>
              <w:spacing w:line="3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评价标准</w:t>
            </w:r>
            <w:r>
              <w:rPr>
                <w:rFonts w:ascii="黑体" w:eastAsia="黑体" w:hAnsi="黑体" w:cs="黑体" w:hint="eastAsia"/>
                <w:kern w:val="0"/>
                <w:sz w:val="24"/>
                <w:szCs w:val="24"/>
                <w:lang w:bidi="ar"/>
              </w:rPr>
              <w:t xml:space="preserve">                                   </w:t>
            </w:r>
            <w:r>
              <w:rPr>
                <w:rFonts w:ascii="黑体" w:eastAsia="黑体" w:hAnsi="黑体" w:cs="黑体" w:hint="eastAsia"/>
                <w:kern w:val="0"/>
                <w:sz w:val="24"/>
                <w:szCs w:val="24"/>
                <w:lang w:bidi="ar"/>
              </w:rPr>
              <w:t>（分值不超本项最高分值）</w:t>
            </w:r>
          </w:p>
        </w:tc>
        <w:tc>
          <w:tcPr>
            <w:tcW w:w="14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072D" w:rsidRDefault="00174592">
            <w:pPr>
              <w:widowControl/>
              <w:spacing w:line="3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实施主体</w:t>
            </w:r>
          </w:p>
        </w:tc>
        <w:tc>
          <w:tcPr>
            <w:tcW w:w="17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072D" w:rsidRDefault="00174592">
            <w:pPr>
              <w:widowControl/>
              <w:spacing w:line="3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提供证明材料</w:t>
            </w:r>
          </w:p>
        </w:tc>
      </w:tr>
      <w:tr w:rsidR="00D4072D">
        <w:trPr>
          <w:trHeight w:val="2033"/>
        </w:trPr>
        <w:tc>
          <w:tcPr>
            <w:tcW w:w="450"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1</w:t>
            </w:r>
          </w:p>
        </w:tc>
        <w:tc>
          <w:tcPr>
            <w:tcW w:w="1386"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rsidP="00174592">
            <w:pPr>
              <w:widowControl/>
              <w:spacing w:line="340" w:lineRule="exact"/>
              <w:ind w:left="206" w:hangingChars="100" w:hanging="206"/>
              <w:jc w:val="center"/>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社会信用</w:t>
            </w:r>
            <w:r>
              <w:rPr>
                <w:rFonts w:ascii="仿宋_GB2312" w:eastAsia="仿宋_GB2312" w:hAnsi="仿宋_GB2312" w:cs="仿宋_GB2312" w:hint="eastAsia"/>
                <w:kern w:val="0"/>
                <w:sz w:val="21"/>
                <w:szCs w:val="21"/>
                <w:lang w:bidi="ar"/>
              </w:rPr>
              <w:t xml:space="preserve">       </w:t>
            </w:r>
          </w:p>
          <w:p w:rsidR="00D4072D" w:rsidRDefault="00174592">
            <w:pPr>
              <w:widowControl/>
              <w:spacing w:line="340" w:lineRule="exact"/>
              <w:ind w:left="206" w:hangingChars="100" w:hanging="206"/>
              <w:jc w:val="center"/>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20</w:t>
            </w:r>
            <w:r>
              <w:rPr>
                <w:rFonts w:ascii="仿宋_GB2312" w:eastAsia="仿宋_GB2312" w:hAnsi="仿宋_GB2312" w:cs="仿宋_GB2312" w:hint="eastAsia"/>
                <w:kern w:val="0"/>
                <w:sz w:val="21"/>
                <w:szCs w:val="21"/>
                <w:lang w:bidi="ar"/>
              </w:rPr>
              <w:t>分）</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根据市信用办发布的市公共信用综合评价结果，按照</w:t>
            </w:r>
            <w:r>
              <w:rPr>
                <w:rFonts w:ascii="仿宋_GB2312" w:eastAsia="仿宋_GB2312" w:hAnsi="仿宋_GB2312" w:cs="仿宋_GB2312" w:hint="eastAsia"/>
                <w:kern w:val="0"/>
                <w:sz w:val="21"/>
                <w:szCs w:val="21"/>
                <w:lang w:bidi="ar"/>
              </w:rPr>
              <w:t>20%</w:t>
            </w:r>
            <w:r>
              <w:rPr>
                <w:rFonts w:ascii="仿宋_GB2312" w:eastAsia="仿宋_GB2312" w:hAnsi="仿宋_GB2312" w:cs="仿宋_GB2312" w:hint="eastAsia"/>
                <w:kern w:val="0"/>
                <w:sz w:val="21"/>
                <w:szCs w:val="21"/>
                <w:lang w:bidi="ar"/>
              </w:rPr>
              <w:t>的权重予以计算查验服务机构的社会信用分。</w:t>
            </w:r>
          </w:p>
        </w:tc>
        <w:tc>
          <w:tcPr>
            <w:tcW w:w="1412"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textAlignment w:val="center"/>
              <w:rPr>
                <w:rFonts w:ascii="仿宋_GB2312" w:eastAsia="仿宋_GB2312" w:hAnsi="仿宋_GB2312" w:cs="仿宋_GB2312"/>
                <w:sz w:val="21"/>
                <w:szCs w:val="21"/>
              </w:rPr>
            </w:pPr>
            <w:r>
              <w:rPr>
                <w:rStyle w:val="font71"/>
                <w:rFonts w:ascii="仿宋_GB2312" w:eastAsia="仿宋_GB2312" w:hAnsi="仿宋_GB2312" w:cs="仿宋_GB2312"/>
                <w:lang w:bidi="ar"/>
              </w:rPr>
              <w:t>参评单位自行填报，市建设工程消防设计审查验收中心复核。</w:t>
            </w:r>
          </w:p>
        </w:tc>
        <w:tc>
          <w:tcPr>
            <w:tcW w:w="1798"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1.</w:t>
            </w:r>
            <w:r>
              <w:rPr>
                <w:rFonts w:ascii="仿宋_GB2312" w:eastAsia="仿宋_GB2312" w:hAnsi="仿宋_GB2312" w:cs="仿宋_GB2312" w:hint="eastAsia"/>
                <w:kern w:val="0"/>
                <w:sz w:val="21"/>
                <w:szCs w:val="21"/>
                <w:lang w:bidi="ar"/>
              </w:rPr>
              <w:t>提供市信用评价结果文件。</w:t>
            </w:r>
          </w:p>
        </w:tc>
      </w:tr>
      <w:tr w:rsidR="00D4072D">
        <w:trPr>
          <w:trHeight w:val="2501"/>
        </w:trPr>
        <w:tc>
          <w:tcPr>
            <w:tcW w:w="450"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2</w:t>
            </w:r>
          </w:p>
        </w:tc>
        <w:tc>
          <w:tcPr>
            <w:tcW w:w="1386"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color w:val="000000"/>
                <w:kern w:val="0"/>
                <w:sz w:val="21"/>
                <w:szCs w:val="21"/>
                <w:lang w:bidi="ar"/>
              </w:rPr>
              <w:t>资格要素</w:t>
            </w:r>
            <w:r>
              <w:rPr>
                <w:rFonts w:ascii="仿宋_GB2312" w:eastAsia="仿宋_GB2312" w:hAnsi="仿宋_GB2312" w:cs="仿宋_GB2312" w:hint="eastAsia"/>
                <w:kern w:val="0"/>
                <w:sz w:val="21"/>
                <w:szCs w:val="21"/>
                <w:lang w:bidi="ar"/>
              </w:rPr>
              <w:t xml:space="preserve">         </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15</w:t>
            </w:r>
            <w:r>
              <w:rPr>
                <w:rFonts w:ascii="仿宋_GB2312" w:eastAsia="仿宋_GB2312" w:hAnsi="仿宋_GB2312" w:cs="仿宋_GB2312" w:hint="eastAsia"/>
                <w:kern w:val="0"/>
                <w:sz w:val="21"/>
                <w:szCs w:val="21"/>
                <w:lang w:bidi="ar"/>
              </w:rPr>
              <w:t>分</w:t>
            </w:r>
            <w:r>
              <w:rPr>
                <w:rStyle w:val="font91"/>
                <w:rFonts w:ascii="仿宋_GB2312" w:eastAsia="仿宋_GB2312" w:hAnsi="仿宋_GB2312" w:cs="仿宋_GB2312"/>
                <w:b w:val="0"/>
                <w:bCs w:val="0"/>
                <w:color w:val="auto"/>
                <w:sz w:val="21"/>
                <w:szCs w:val="21"/>
                <w:lang w:bidi="ar"/>
              </w:rPr>
              <w:t>）</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ind w:firstLineChars="200" w:firstLine="412"/>
              <w:jc w:val="left"/>
              <w:textAlignment w:val="center"/>
              <w:rPr>
                <w:rFonts w:ascii="仿宋_GB2312" w:eastAsia="仿宋_GB2312" w:hAnsi="仿宋_GB2312" w:cs="仿宋_GB2312"/>
                <w:color w:val="000000"/>
                <w:kern w:val="0"/>
                <w:sz w:val="21"/>
                <w:szCs w:val="21"/>
                <w:lang w:bidi="ar"/>
              </w:rPr>
            </w:pPr>
            <w:r>
              <w:rPr>
                <w:rFonts w:ascii="仿宋_GB2312" w:eastAsia="仿宋_GB2312" w:hAnsi="仿宋_GB2312" w:cs="仿宋_GB2312" w:hint="eastAsia"/>
                <w:color w:val="000000"/>
                <w:kern w:val="0"/>
                <w:sz w:val="21"/>
                <w:szCs w:val="21"/>
                <w:lang w:bidi="ar"/>
              </w:rPr>
              <w:t>满足下列条件，得</w:t>
            </w:r>
            <w:r>
              <w:rPr>
                <w:rFonts w:ascii="仿宋_GB2312" w:eastAsia="仿宋_GB2312" w:hAnsi="仿宋_GB2312" w:cs="仿宋_GB2312" w:hint="eastAsia"/>
                <w:color w:val="000000"/>
                <w:kern w:val="0"/>
                <w:sz w:val="21"/>
                <w:szCs w:val="21"/>
                <w:lang w:bidi="ar"/>
              </w:rPr>
              <w:t>10</w:t>
            </w:r>
            <w:r>
              <w:rPr>
                <w:rFonts w:ascii="仿宋_GB2312" w:eastAsia="仿宋_GB2312" w:hAnsi="仿宋_GB2312" w:cs="仿宋_GB2312" w:hint="eastAsia"/>
                <w:color w:val="000000"/>
                <w:kern w:val="0"/>
                <w:sz w:val="21"/>
                <w:szCs w:val="21"/>
                <w:lang w:bidi="ar"/>
              </w:rPr>
              <w:t>分：</w:t>
            </w:r>
          </w:p>
          <w:p w:rsidR="00D4072D" w:rsidRDefault="00174592">
            <w:pPr>
              <w:widowControl/>
              <w:spacing w:line="340" w:lineRule="exact"/>
              <w:ind w:firstLineChars="200" w:firstLine="412"/>
              <w:jc w:val="left"/>
              <w:textAlignment w:val="center"/>
              <w:rPr>
                <w:rFonts w:ascii="仿宋_GB2312" w:eastAsia="仿宋_GB2312" w:hAnsi="仿宋_GB2312" w:cs="仿宋_GB2312"/>
                <w:color w:val="000000"/>
                <w:kern w:val="0"/>
                <w:sz w:val="21"/>
                <w:szCs w:val="21"/>
                <w:lang w:bidi="ar"/>
              </w:rPr>
            </w:pPr>
            <w:r>
              <w:rPr>
                <w:rFonts w:ascii="仿宋_GB2312" w:eastAsia="仿宋_GB2312" w:hAnsi="仿宋_GB2312" w:cs="仿宋_GB2312" w:hint="eastAsia"/>
                <w:color w:val="000000"/>
                <w:kern w:val="0"/>
                <w:sz w:val="21"/>
                <w:szCs w:val="21"/>
                <w:lang w:bidi="ar"/>
              </w:rPr>
              <w:t>1.</w:t>
            </w:r>
            <w:r>
              <w:rPr>
                <w:rFonts w:ascii="仿宋_GB2312" w:eastAsia="仿宋_GB2312" w:hAnsi="仿宋_GB2312" w:cs="仿宋_GB2312" w:hint="eastAsia"/>
                <w:color w:val="000000"/>
                <w:kern w:val="0"/>
                <w:sz w:val="21"/>
                <w:szCs w:val="21"/>
                <w:lang w:bidi="ar"/>
              </w:rPr>
              <w:t>符合国家规定从业资格条件的；</w:t>
            </w:r>
            <w:r>
              <w:rPr>
                <w:rFonts w:ascii="仿宋_GB2312" w:eastAsia="仿宋_GB2312" w:hAnsi="仿宋_GB2312" w:cs="仿宋_GB2312" w:hint="eastAsia"/>
                <w:color w:val="000000"/>
                <w:kern w:val="0"/>
                <w:sz w:val="21"/>
                <w:szCs w:val="21"/>
                <w:lang w:bidi="ar"/>
              </w:rPr>
              <w:t xml:space="preserve">                   </w:t>
            </w:r>
          </w:p>
          <w:p w:rsidR="00D4072D" w:rsidRDefault="00174592">
            <w:pPr>
              <w:widowControl/>
              <w:spacing w:line="340" w:lineRule="exact"/>
              <w:ind w:firstLineChars="200" w:firstLine="412"/>
              <w:jc w:val="left"/>
              <w:textAlignment w:val="center"/>
              <w:rPr>
                <w:rFonts w:ascii="仿宋_GB2312" w:eastAsia="仿宋_GB2312" w:hAnsi="仿宋_GB2312" w:cs="仿宋_GB2312"/>
                <w:color w:val="000000"/>
                <w:kern w:val="0"/>
                <w:sz w:val="21"/>
                <w:szCs w:val="21"/>
                <w:lang w:bidi="ar"/>
              </w:rPr>
            </w:pPr>
            <w:r>
              <w:rPr>
                <w:rFonts w:ascii="仿宋_GB2312" w:eastAsia="仿宋_GB2312" w:hAnsi="仿宋_GB2312" w:cs="仿宋_GB2312" w:hint="eastAsia"/>
                <w:color w:val="000000"/>
                <w:kern w:val="0"/>
                <w:sz w:val="21"/>
                <w:szCs w:val="21"/>
                <w:lang w:bidi="ar"/>
              </w:rPr>
              <w:t>2.</w:t>
            </w:r>
            <w:r>
              <w:rPr>
                <w:rFonts w:ascii="仿宋_GB2312" w:eastAsia="仿宋_GB2312" w:hAnsi="仿宋_GB2312" w:cs="仿宋_GB2312" w:hint="eastAsia"/>
                <w:color w:val="000000"/>
                <w:kern w:val="0"/>
                <w:sz w:val="21"/>
                <w:szCs w:val="21"/>
                <w:lang w:bidi="ar"/>
              </w:rPr>
              <w:t>在厦门“评价系统”完成在厦信用评价帐号注册。</w:t>
            </w:r>
          </w:p>
          <w:p w:rsidR="00D4072D" w:rsidRDefault="00174592">
            <w:pPr>
              <w:widowControl/>
              <w:spacing w:line="340" w:lineRule="exact"/>
              <w:ind w:firstLineChars="200" w:firstLine="412"/>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在满足上述条件基础上，查验服务机构</w:t>
            </w:r>
            <w:r>
              <w:rPr>
                <w:rFonts w:ascii="仿宋_GB2312" w:eastAsia="仿宋_GB2312" w:hAnsi="仿宋_GB2312" w:cs="仿宋_GB2312" w:hint="eastAsia"/>
                <w:color w:val="000000"/>
                <w:kern w:val="0"/>
                <w:sz w:val="21"/>
                <w:szCs w:val="21"/>
                <w:lang w:bidi="ar"/>
              </w:rPr>
              <w:t>从事消防技术服务</w:t>
            </w:r>
            <w:r>
              <w:rPr>
                <w:rFonts w:ascii="仿宋_GB2312" w:eastAsia="仿宋_GB2312" w:hAnsi="仿宋_GB2312" w:cs="仿宋_GB2312" w:hint="eastAsia"/>
                <w:color w:val="000000"/>
                <w:kern w:val="0"/>
                <w:sz w:val="21"/>
                <w:szCs w:val="21"/>
                <w:lang w:bidi="ar"/>
              </w:rPr>
              <w:t>10</w:t>
            </w:r>
            <w:r>
              <w:rPr>
                <w:rFonts w:ascii="仿宋_GB2312" w:eastAsia="仿宋_GB2312" w:hAnsi="仿宋_GB2312" w:cs="仿宋_GB2312" w:hint="eastAsia"/>
                <w:color w:val="000000"/>
                <w:kern w:val="0"/>
                <w:sz w:val="21"/>
                <w:szCs w:val="21"/>
                <w:lang w:bidi="ar"/>
              </w:rPr>
              <w:t>年及以上的，得</w:t>
            </w:r>
            <w:r>
              <w:rPr>
                <w:rFonts w:ascii="仿宋_GB2312" w:eastAsia="仿宋_GB2312" w:hAnsi="仿宋_GB2312" w:cs="仿宋_GB2312" w:hint="eastAsia"/>
                <w:color w:val="000000"/>
                <w:kern w:val="0"/>
                <w:sz w:val="21"/>
                <w:szCs w:val="21"/>
                <w:lang w:bidi="ar"/>
              </w:rPr>
              <w:t>5</w:t>
            </w:r>
            <w:r>
              <w:rPr>
                <w:rFonts w:ascii="仿宋_GB2312" w:eastAsia="仿宋_GB2312" w:hAnsi="仿宋_GB2312" w:cs="仿宋_GB2312" w:hint="eastAsia"/>
                <w:color w:val="000000"/>
                <w:kern w:val="0"/>
                <w:sz w:val="21"/>
                <w:szCs w:val="21"/>
                <w:lang w:bidi="ar"/>
              </w:rPr>
              <w:t>分；</w:t>
            </w:r>
            <w:r>
              <w:rPr>
                <w:rFonts w:ascii="仿宋_GB2312" w:eastAsia="仿宋_GB2312" w:hAnsi="仿宋_GB2312" w:cs="仿宋_GB2312" w:hint="eastAsia"/>
                <w:color w:val="000000"/>
                <w:kern w:val="0"/>
                <w:sz w:val="21"/>
                <w:szCs w:val="21"/>
                <w:lang w:bidi="ar"/>
              </w:rPr>
              <w:t>5</w:t>
            </w:r>
            <w:r>
              <w:rPr>
                <w:rFonts w:ascii="仿宋_GB2312" w:eastAsia="仿宋_GB2312" w:hAnsi="仿宋_GB2312" w:cs="仿宋_GB2312" w:hint="eastAsia"/>
                <w:color w:val="000000"/>
                <w:kern w:val="0"/>
                <w:sz w:val="21"/>
                <w:szCs w:val="21"/>
                <w:lang w:bidi="ar"/>
              </w:rPr>
              <w:t>年</w:t>
            </w:r>
            <w:r>
              <w:rPr>
                <w:rFonts w:ascii="仿宋_GB2312" w:eastAsia="仿宋_GB2312" w:hAnsi="仿宋_GB2312" w:cs="仿宋_GB2312" w:hint="eastAsia"/>
                <w:color w:val="000000"/>
                <w:kern w:val="0"/>
                <w:sz w:val="21"/>
                <w:szCs w:val="21"/>
                <w:lang w:bidi="ar"/>
              </w:rPr>
              <w:t>-10</w:t>
            </w:r>
            <w:r>
              <w:rPr>
                <w:rFonts w:ascii="仿宋_GB2312" w:eastAsia="仿宋_GB2312" w:hAnsi="仿宋_GB2312" w:cs="仿宋_GB2312" w:hint="eastAsia"/>
                <w:color w:val="000000"/>
                <w:kern w:val="0"/>
                <w:sz w:val="21"/>
                <w:szCs w:val="21"/>
                <w:lang w:bidi="ar"/>
              </w:rPr>
              <w:t>年（不含），得</w:t>
            </w:r>
            <w:r>
              <w:rPr>
                <w:rFonts w:ascii="仿宋_GB2312" w:eastAsia="仿宋_GB2312" w:hAnsi="仿宋_GB2312" w:cs="仿宋_GB2312" w:hint="eastAsia"/>
                <w:color w:val="000000"/>
                <w:kern w:val="0"/>
                <w:sz w:val="21"/>
                <w:szCs w:val="21"/>
                <w:lang w:bidi="ar"/>
              </w:rPr>
              <w:t>3</w:t>
            </w:r>
            <w:r>
              <w:rPr>
                <w:rFonts w:ascii="仿宋_GB2312" w:eastAsia="仿宋_GB2312" w:hAnsi="仿宋_GB2312" w:cs="仿宋_GB2312" w:hint="eastAsia"/>
                <w:color w:val="000000"/>
                <w:kern w:val="0"/>
                <w:sz w:val="21"/>
                <w:szCs w:val="21"/>
                <w:lang w:bidi="ar"/>
              </w:rPr>
              <w:t>分；</w:t>
            </w:r>
            <w:r>
              <w:rPr>
                <w:rFonts w:ascii="仿宋_GB2312" w:eastAsia="仿宋_GB2312" w:hAnsi="仿宋_GB2312" w:cs="仿宋_GB2312" w:hint="eastAsia"/>
                <w:color w:val="000000"/>
                <w:kern w:val="0"/>
                <w:sz w:val="21"/>
                <w:szCs w:val="21"/>
                <w:lang w:bidi="ar"/>
              </w:rPr>
              <w:t>2</w:t>
            </w:r>
            <w:r>
              <w:rPr>
                <w:rFonts w:ascii="仿宋_GB2312" w:eastAsia="仿宋_GB2312" w:hAnsi="仿宋_GB2312" w:cs="仿宋_GB2312" w:hint="eastAsia"/>
                <w:color w:val="000000"/>
                <w:kern w:val="0"/>
                <w:sz w:val="21"/>
                <w:szCs w:val="21"/>
                <w:lang w:bidi="ar"/>
              </w:rPr>
              <w:t>年</w:t>
            </w:r>
            <w:r>
              <w:rPr>
                <w:rFonts w:ascii="仿宋_GB2312" w:eastAsia="仿宋_GB2312" w:hAnsi="仿宋_GB2312" w:cs="仿宋_GB2312" w:hint="eastAsia"/>
                <w:color w:val="000000"/>
                <w:kern w:val="0"/>
                <w:sz w:val="21"/>
                <w:szCs w:val="21"/>
                <w:lang w:bidi="ar"/>
              </w:rPr>
              <w:t>-5</w:t>
            </w:r>
            <w:r>
              <w:rPr>
                <w:rFonts w:ascii="仿宋_GB2312" w:eastAsia="仿宋_GB2312" w:hAnsi="仿宋_GB2312" w:cs="仿宋_GB2312" w:hint="eastAsia"/>
                <w:color w:val="000000"/>
                <w:kern w:val="0"/>
                <w:sz w:val="21"/>
                <w:szCs w:val="21"/>
                <w:lang w:bidi="ar"/>
              </w:rPr>
              <w:t>年（不含），得</w:t>
            </w:r>
            <w:r>
              <w:rPr>
                <w:rFonts w:ascii="仿宋_GB2312" w:eastAsia="仿宋_GB2312" w:hAnsi="仿宋_GB2312" w:cs="仿宋_GB2312" w:hint="eastAsia"/>
                <w:color w:val="000000"/>
                <w:kern w:val="0"/>
                <w:sz w:val="21"/>
                <w:szCs w:val="21"/>
                <w:lang w:bidi="ar"/>
              </w:rPr>
              <w:t>2</w:t>
            </w:r>
            <w:r>
              <w:rPr>
                <w:rFonts w:ascii="仿宋_GB2312" w:eastAsia="仿宋_GB2312" w:hAnsi="仿宋_GB2312" w:cs="仿宋_GB2312" w:hint="eastAsia"/>
                <w:color w:val="000000"/>
                <w:kern w:val="0"/>
                <w:sz w:val="21"/>
                <w:szCs w:val="21"/>
                <w:lang w:bidi="ar"/>
              </w:rPr>
              <w:t>分；</w:t>
            </w:r>
            <w:r>
              <w:rPr>
                <w:rFonts w:ascii="仿宋_GB2312" w:eastAsia="仿宋_GB2312" w:hAnsi="仿宋_GB2312" w:cs="仿宋_GB2312" w:hint="eastAsia"/>
                <w:color w:val="000000"/>
                <w:kern w:val="0"/>
                <w:sz w:val="21"/>
                <w:szCs w:val="21"/>
                <w:lang w:bidi="ar"/>
              </w:rPr>
              <w:t>2</w:t>
            </w:r>
            <w:r>
              <w:rPr>
                <w:rFonts w:ascii="仿宋_GB2312" w:eastAsia="仿宋_GB2312" w:hAnsi="仿宋_GB2312" w:cs="仿宋_GB2312" w:hint="eastAsia"/>
                <w:color w:val="000000"/>
                <w:kern w:val="0"/>
                <w:sz w:val="21"/>
                <w:szCs w:val="21"/>
                <w:lang w:bidi="ar"/>
              </w:rPr>
              <w:t>年及以下的，得</w:t>
            </w:r>
            <w:r>
              <w:rPr>
                <w:rFonts w:ascii="仿宋_GB2312" w:eastAsia="仿宋_GB2312" w:hAnsi="仿宋_GB2312" w:cs="仿宋_GB2312" w:hint="eastAsia"/>
                <w:color w:val="000000"/>
                <w:kern w:val="0"/>
                <w:sz w:val="21"/>
                <w:szCs w:val="21"/>
                <w:lang w:bidi="ar"/>
              </w:rPr>
              <w:t>1</w:t>
            </w:r>
            <w:r>
              <w:rPr>
                <w:rFonts w:ascii="仿宋_GB2312" w:eastAsia="仿宋_GB2312" w:hAnsi="仿宋_GB2312" w:cs="仿宋_GB2312" w:hint="eastAsia"/>
                <w:color w:val="000000"/>
                <w:kern w:val="0"/>
                <w:sz w:val="21"/>
                <w:szCs w:val="21"/>
                <w:lang w:bidi="ar"/>
              </w:rPr>
              <w:t>分。</w:t>
            </w:r>
          </w:p>
        </w:tc>
        <w:tc>
          <w:tcPr>
            <w:tcW w:w="1412"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textAlignment w:val="center"/>
              <w:rPr>
                <w:rFonts w:ascii="仿宋_GB2312" w:eastAsia="仿宋_GB2312" w:hAnsi="仿宋_GB2312" w:cs="仿宋_GB2312"/>
                <w:sz w:val="21"/>
                <w:szCs w:val="21"/>
              </w:rPr>
            </w:pPr>
            <w:r>
              <w:rPr>
                <w:rStyle w:val="font71"/>
                <w:rFonts w:ascii="仿宋_GB2312" w:eastAsia="仿宋_GB2312" w:hAnsi="仿宋_GB2312" w:cs="仿宋_GB2312"/>
                <w:lang w:bidi="ar"/>
              </w:rPr>
              <w:t>参评单位自行填报，市建设工程消防设计审查验收中心复核。</w:t>
            </w:r>
          </w:p>
        </w:tc>
        <w:tc>
          <w:tcPr>
            <w:tcW w:w="1798"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rPr>
                <w:rFonts w:ascii="仿宋_GB2312" w:eastAsia="仿宋_GB2312" w:hAnsi="仿宋_GB2312" w:cs="仿宋_GB2312"/>
                <w:kern w:val="0"/>
                <w:sz w:val="21"/>
                <w:szCs w:val="21"/>
                <w:lang w:bidi="ar"/>
              </w:rPr>
            </w:pPr>
            <w:r>
              <w:rPr>
                <w:rFonts w:ascii="仿宋_GB2312" w:eastAsia="仿宋_GB2312" w:hAnsi="仿宋_GB2312" w:cs="仿宋_GB2312" w:hint="eastAsia"/>
                <w:color w:val="000000"/>
                <w:kern w:val="0"/>
                <w:sz w:val="21"/>
                <w:szCs w:val="21"/>
                <w:lang w:bidi="ar"/>
              </w:rPr>
              <w:t>1.</w:t>
            </w:r>
            <w:r>
              <w:rPr>
                <w:rFonts w:ascii="仿宋_GB2312" w:eastAsia="仿宋_GB2312" w:hAnsi="仿宋_GB2312" w:cs="仿宋_GB2312" w:hint="eastAsia"/>
                <w:color w:val="000000"/>
                <w:kern w:val="0"/>
                <w:sz w:val="21"/>
                <w:szCs w:val="21"/>
                <w:lang w:bidi="ar"/>
              </w:rPr>
              <w:t>营业执照；</w:t>
            </w:r>
            <w:r>
              <w:rPr>
                <w:rFonts w:ascii="仿宋_GB2312" w:eastAsia="仿宋_GB2312" w:hAnsi="仿宋_GB2312" w:cs="仿宋_GB2312" w:hint="eastAsia"/>
                <w:color w:val="000000"/>
                <w:kern w:val="0"/>
                <w:sz w:val="21"/>
                <w:szCs w:val="21"/>
                <w:lang w:bidi="ar"/>
              </w:rPr>
              <w:t xml:space="preserve">             2.</w:t>
            </w:r>
            <w:r>
              <w:rPr>
                <w:rFonts w:ascii="仿宋_GB2312" w:eastAsia="仿宋_GB2312" w:hAnsi="仿宋_GB2312" w:cs="仿宋_GB2312" w:hint="eastAsia"/>
                <w:color w:val="000000"/>
                <w:kern w:val="0"/>
                <w:sz w:val="21"/>
                <w:szCs w:val="21"/>
                <w:lang w:bidi="ar"/>
              </w:rPr>
              <w:t>从业人员劳动合同和社保证明；</w:t>
            </w:r>
            <w:r>
              <w:rPr>
                <w:rFonts w:ascii="仿宋_GB2312" w:eastAsia="仿宋_GB2312" w:hAnsi="仿宋_GB2312" w:cs="仿宋_GB2312" w:hint="eastAsia"/>
                <w:color w:val="000000"/>
                <w:kern w:val="0"/>
                <w:sz w:val="21"/>
                <w:szCs w:val="21"/>
                <w:lang w:bidi="ar"/>
              </w:rPr>
              <w:t xml:space="preserve">           3.</w:t>
            </w:r>
            <w:r>
              <w:rPr>
                <w:rFonts w:ascii="仿宋_GB2312" w:eastAsia="仿宋_GB2312" w:hAnsi="仿宋_GB2312" w:cs="仿宋_GB2312" w:hint="eastAsia"/>
                <w:color w:val="000000"/>
                <w:kern w:val="0"/>
                <w:sz w:val="21"/>
                <w:szCs w:val="21"/>
                <w:lang w:bidi="ar"/>
              </w:rPr>
              <w:t>办公场所产权证或租赁合同。</w:t>
            </w:r>
            <w:r>
              <w:rPr>
                <w:rFonts w:ascii="仿宋_GB2312" w:eastAsia="仿宋_GB2312" w:hAnsi="仿宋_GB2312" w:cs="仿宋_GB2312" w:hint="eastAsia"/>
                <w:color w:val="000000"/>
                <w:kern w:val="0"/>
                <w:sz w:val="21"/>
                <w:szCs w:val="21"/>
                <w:lang w:bidi="ar"/>
              </w:rPr>
              <w:t xml:space="preserve"> </w:t>
            </w:r>
          </w:p>
        </w:tc>
      </w:tr>
      <w:tr w:rsidR="00D4072D">
        <w:trPr>
          <w:trHeight w:val="2456"/>
        </w:trPr>
        <w:tc>
          <w:tcPr>
            <w:tcW w:w="450"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jc w:val="center"/>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3</w:t>
            </w:r>
          </w:p>
        </w:tc>
        <w:tc>
          <w:tcPr>
            <w:tcW w:w="1386"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jc w:val="center"/>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人员要素</w:t>
            </w:r>
            <w:r>
              <w:rPr>
                <w:rFonts w:ascii="仿宋_GB2312" w:eastAsia="仿宋_GB2312" w:hAnsi="仿宋_GB2312" w:cs="仿宋_GB2312" w:hint="eastAsia"/>
                <w:kern w:val="0"/>
                <w:sz w:val="21"/>
                <w:szCs w:val="21"/>
                <w:lang w:bidi="ar"/>
              </w:rPr>
              <w:t xml:space="preserve">        </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10</w:t>
            </w:r>
            <w:r>
              <w:rPr>
                <w:rFonts w:ascii="仿宋_GB2312" w:eastAsia="仿宋_GB2312" w:hAnsi="仿宋_GB2312" w:cs="仿宋_GB2312" w:hint="eastAsia"/>
                <w:kern w:val="0"/>
                <w:sz w:val="21"/>
                <w:szCs w:val="21"/>
                <w:lang w:bidi="ar"/>
              </w:rPr>
              <w:t>分）</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ind w:firstLineChars="200" w:firstLine="412"/>
              <w:jc w:val="left"/>
              <w:textAlignment w:val="center"/>
              <w:rPr>
                <w:rFonts w:ascii="仿宋_GB2312" w:eastAsia="仿宋_GB2312" w:hAnsi="仿宋_GB2312" w:cs="仿宋_GB2312"/>
                <w:color w:val="000000"/>
                <w:kern w:val="0"/>
                <w:sz w:val="21"/>
                <w:szCs w:val="21"/>
                <w:lang w:bidi="ar"/>
              </w:rPr>
            </w:pPr>
            <w:r>
              <w:rPr>
                <w:rFonts w:ascii="仿宋_GB2312" w:eastAsia="仿宋_GB2312" w:hAnsi="仿宋_GB2312" w:cs="仿宋_GB2312" w:hint="eastAsia"/>
                <w:color w:val="000000"/>
                <w:kern w:val="0"/>
                <w:sz w:val="21"/>
                <w:szCs w:val="21"/>
                <w:lang w:bidi="ar"/>
              </w:rPr>
              <w:t>满足国家规定从业资格条件的最低人数的基础上：</w:t>
            </w:r>
            <w:r>
              <w:rPr>
                <w:rFonts w:ascii="仿宋_GB2312" w:eastAsia="仿宋_GB2312" w:hAnsi="仿宋_GB2312" w:cs="仿宋_GB2312" w:hint="eastAsia"/>
                <w:color w:val="000000"/>
                <w:kern w:val="0"/>
                <w:sz w:val="21"/>
                <w:szCs w:val="21"/>
                <w:lang w:bidi="ar"/>
              </w:rPr>
              <w:t xml:space="preserve">                      </w:t>
            </w:r>
          </w:p>
          <w:p w:rsidR="00D4072D" w:rsidRDefault="00174592">
            <w:pPr>
              <w:widowControl/>
              <w:spacing w:line="34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color w:val="000000"/>
                <w:kern w:val="0"/>
                <w:sz w:val="21"/>
                <w:szCs w:val="21"/>
                <w:lang w:bidi="ar"/>
              </w:rPr>
              <w:t>1.</w:t>
            </w:r>
            <w:r>
              <w:rPr>
                <w:rFonts w:ascii="仿宋_GB2312" w:eastAsia="仿宋_GB2312" w:hAnsi="仿宋_GB2312" w:cs="仿宋_GB2312" w:hint="eastAsia"/>
                <w:color w:val="000000"/>
                <w:kern w:val="0"/>
                <w:sz w:val="21"/>
                <w:szCs w:val="21"/>
                <w:lang w:bidi="ar"/>
              </w:rPr>
              <w:t>每增加</w:t>
            </w:r>
            <w:r>
              <w:rPr>
                <w:rFonts w:ascii="仿宋_GB2312" w:eastAsia="仿宋_GB2312" w:hAnsi="仿宋_GB2312" w:cs="仿宋_GB2312" w:hint="eastAsia"/>
                <w:color w:val="000000"/>
                <w:kern w:val="0"/>
                <w:sz w:val="21"/>
                <w:szCs w:val="21"/>
                <w:lang w:bidi="ar"/>
              </w:rPr>
              <w:t>1</w:t>
            </w:r>
            <w:r>
              <w:rPr>
                <w:rFonts w:ascii="仿宋_GB2312" w:eastAsia="仿宋_GB2312" w:hAnsi="仿宋_GB2312" w:cs="仿宋_GB2312" w:hint="eastAsia"/>
                <w:color w:val="000000"/>
                <w:kern w:val="0"/>
                <w:sz w:val="21"/>
                <w:szCs w:val="21"/>
                <w:lang w:bidi="ar"/>
              </w:rPr>
              <w:t>名</w:t>
            </w:r>
            <w:r>
              <w:rPr>
                <w:rFonts w:ascii="仿宋_GB2312" w:eastAsia="仿宋_GB2312" w:hAnsi="仿宋_GB2312" w:cs="仿宋_GB2312" w:hint="eastAsia"/>
                <w:kern w:val="0"/>
                <w:sz w:val="21"/>
                <w:szCs w:val="21"/>
                <w:lang w:bidi="ar"/>
              </w:rPr>
              <w:t>具有注册工程师资格，或高级工程师职称的，加</w:t>
            </w:r>
            <w:r>
              <w:rPr>
                <w:rFonts w:ascii="仿宋_GB2312" w:eastAsia="仿宋_GB2312" w:hAnsi="仿宋_GB2312" w:cs="仿宋_GB2312" w:hint="eastAsia"/>
                <w:kern w:val="0"/>
                <w:sz w:val="21"/>
                <w:szCs w:val="21"/>
                <w:lang w:bidi="ar"/>
              </w:rPr>
              <w:t>0.5</w:t>
            </w:r>
            <w:r>
              <w:rPr>
                <w:rFonts w:ascii="仿宋_GB2312" w:eastAsia="仿宋_GB2312" w:hAnsi="仿宋_GB2312" w:cs="仿宋_GB2312" w:hint="eastAsia"/>
                <w:kern w:val="0"/>
                <w:sz w:val="21"/>
                <w:szCs w:val="21"/>
                <w:lang w:bidi="ar"/>
              </w:rPr>
              <w:t>分。个人符合多项条件的，按一人计算；</w:t>
            </w:r>
          </w:p>
          <w:p w:rsidR="00D4072D" w:rsidRDefault="00174592">
            <w:pPr>
              <w:widowControl/>
              <w:spacing w:line="34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2.</w:t>
            </w:r>
            <w:r>
              <w:rPr>
                <w:rFonts w:ascii="仿宋_GB2312" w:eastAsia="仿宋_GB2312" w:hAnsi="仿宋_GB2312" w:cs="仿宋_GB2312" w:hint="eastAsia"/>
                <w:kern w:val="0"/>
                <w:sz w:val="21"/>
                <w:szCs w:val="21"/>
                <w:lang w:bidi="ar"/>
              </w:rPr>
              <w:t>组织人员参与主管部门和正规培训机构组织培训或代训的，每人每次加</w:t>
            </w:r>
            <w:r>
              <w:rPr>
                <w:rFonts w:ascii="仿宋_GB2312" w:eastAsia="仿宋_GB2312" w:hAnsi="仿宋_GB2312" w:cs="仿宋_GB2312" w:hint="eastAsia"/>
                <w:kern w:val="0"/>
                <w:sz w:val="21"/>
                <w:szCs w:val="21"/>
                <w:lang w:bidi="ar"/>
              </w:rPr>
              <w:t>0.5</w:t>
            </w:r>
            <w:r>
              <w:rPr>
                <w:rFonts w:ascii="仿宋_GB2312" w:eastAsia="仿宋_GB2312" w:hAnsi="仿宋_GB2312" w:cs="仿宋_GB2312" w:hint="eastAsia"/>
                <w:kern w:val="0"/>
                <w:sz w:val="21"/>
                <w:szCs w:val="21"/>
                <w:lang w:bidi="ar"/>
              </w:rPr>
              <w:t>分。</w:t>
            </w:r>
          </w:p>
        </w:tc>
        <w:tc>
          <w:tcPr>
            <w:tcW w:w="1412"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rPr>
                <w:rFonts w:ascii="仿宋_GB2312" w:eastAsia="仿宋_GB2312" w:hAnsi="仿宋_GB2312" w:cs="仿宋_GB2312"/>
                <w:sz w:val="21"/>
                <w:szCs w:val="21"/>
              </w:rPr>
            </w:pPr>
            <w:r>
              <w:rPr>
                <w:rStyle w:val="font71"/>
                <w:rFonts w:ascii="仿宋_GB2312" w:eastAsia="仿宋_GB2312" w:hAnsi="仿宋_GB2312" w:cs="仿宋_GB2312"/>
                <w:lang w:bidi="ar"/>
              </w:rPr>
              <w:t>参评单位自行填报，市建设工程消防设计审查验收中心复核。</w:t>
            </w:r>
          </w:p>
        </w:tc>
        <w:tc>
          <w:tcPr>
            <w:tcW w:w="1798" w:type="dxa"/>
            <w:tcBorders>
              <w:top w:val="single" w:sz="4" w:space="0" w:color="auto"/>
              <w:left w:val="single" w:sz="4" w:space="0" w:color="auto"/>
              <w:bottom w:val="single" w:sz="4" w:space="0" w:color="auto"/>
              <w:right w:val="single" w:sz="4" w:space="0" w:color="auto"/>
            </w:tcBorders>
            <w:shd w:val="clear" w:color="auto" w:fill="FFFFFF"/>
            <w:vAlign w:val="center"/>
          </w:tcPr>
          <w:p w:rsidR="00D4072D" w:rsidRDefault="00174592">
            <w:pPr>
              <w:widowControl/>
              <w:spacing w:line="340" w:lineRule="exact"/>
              <w:rPr>
                <w:rFonts w:ascii="仿宋_GB2312" w:eastAsia="仿宋_GB2312" w:hAnsi="仿宋_GB2312" w:cs="仿宋_GB2312"/>
                <w:color w:val="000000"/>
                <w:kern w:val="0"/>
                <w:sz w:val="21"/>
                <w:szCs w:val="21"/>
                <w:lang w:bidi="ar"/>
              </w:rPr>
            </w:pPr>
            <w:r>
              <w:rPr>
                <w:rFonts w:ascii="仿宋_GB2312" w:eastAsia="仿宋_GB2312" w:hAnsi="仿宋_GB2312" w:cs="仿宋_GB2312" w:hint="eastAsia"/>
                <w:color w:val="000000"/>
                <w:kern w:val="0"/>
                <w:sz w:val="21"/>
                <w:szCs w:val="21"/>
                <w:lang w:bidi="ar"/>
              </w:rPr>
              <w:t>1.</w:t>
            </w:r>
            <w:r>
              <w:rPr>
                <w:rFonts w:ascii="仿宋_GB2312" w:eastAsia="仿宋_GB2312" w:hAnsi="仿宋_GB2312" w:cs="仿宋_GB2312" w:hint="eastAsia"/>
                <w:color w:val="000000"/>
                <w:kern w:val="0"/>
                <w:sz w:val="21"/>
                <w:szCs w:val="21"/>
                <w:lang w:bidi="ar"/>
              </w:rPr>
              <w:t>人员劳动合同和社保证明及相关资格证书；</w:t>
            </w:r>
          </w:p>
          <w:p w:rsidR="00D4072D" w:rsidRDefault="00174592">
            <w:pPr>
              <w:widowControl/>
              <w:spacing w:line="340" w:lineRule="exact"/>
              <w:rPr>
                <w:rFonts w:ascii="仿宋_GB2312" w:eastAsia="仿宋_GB2312" w:hAnsi="仿宋_GB2312" w:cs="仿宋_GB2312"/>
                <w:kern w:val="0"/>
                <w:sz w:val="21"/>
                <w:szCs w:val="21"/>
                <w:lang w:bidi="ar"/>
              </w:rPr>
            </w:pPr>
            <w:r>
              <w:rPr>
                <w:rFonts w:ascii="仿宋_GB2312" w:eastAsia="仿宋_GB2312" w:hAnsi="仿宋_GB2312" w:cs="仿宋_GB2312" w:hint="eastAsia"/>
                <w:color w:val="000000"/>
                <w:kern w:val="0"/>
                <w:sz w:val="21"/>
                <w:szCs w:val="21"/>
                <w:lang w:bidi="ar"/>
              </w:rPr>
              <w:t>2.</w:t>
            </w:r>
            <w:r>
              <w:rPr>
                <w:rFonts w:ascii="仿宋_GB2312" w:eastAsia="仿宋_GB2312" w:hAnsi="仿宋_GB2312" w:cs="仿宋_GB2312" w:hint="eastAsia"/>
                <w:color w:val="000000"/>
                <w:kern w:val="0"/>
                <w:sz w:val="21"/>
                <w:szCs w:val="21"/>
                <w:lang w:bidi="ar"/>
              </w:rPr>
              <w:t>提供相关人员的培训情况证明资料。</w:t>
            </w:r>
          </w:p>
        </w:tc>
      </w:tr>
      <w:tr w:rsidR="00D4072D">
        <w:trPr>
          <w:trHeight w:val="285"/>
        </w:trPr>
        <w:tc>
          <w:tcPr>
            <w:tcW w:w="9723" w:type="dxa"/>
            <w:gridSpan w:val="5"/>
            <w:tcBorders>
              <w:top w:val="nil"/>
              <w:left w:val="nil"/>
              <w:bottom w:val="nil"/>
              <w:right w:val="nil"/>
            </w:tcBorders>
            <w:shd w:val="clear" w:color="auto" w:fill="FFFFFF"/>
            <w:vAlign w:val="center"/>
          </w:tcPr>
          <w:p w:rsidR="00D4072D" w:rsidRDefault="00D4072D">
            <w:pPr>
              <w:widowControl/>
              <w:spacing w:line="560" w:lineRule="exact"/>
              <w:jc w:val="left"/>
              <w:textAlignment w:val="center"/>
              <w:rPr>
                <w:rFonts w:ascii="黑体" w:eastAsia="黑体" w:hAnsi="黑体" w:cs="黑体"/>
                <w:sz w:val="30"/>
                <w:szCs w:val="30"/>
              </w:rPr>
            </w:pPr>
          </w:p>
          <w:p w:rsidR="00D4072D" w:rsidRDefault="00D4072D">
            <w:pPr>
              <w:widowControl/>
              <w:spacing w:line="560" w:lineRule="exact"/>
              <w:jc w:val="left"/>
              <w:textAlignment w:val="center"/>
              <w:rPr>
                <w:rFonts w:ascii="黑体" w:eastAsia="黑体" w:hAnsi="宋体" w:cs="黑体"/>
                <w:b/>
                <w:bCs/>
                <w:sz w:val="24"/>
                <w:szCs w:val="24"/>
              </w:rPr>
            </w:pPr>
          </w:p>
          <w:p w:rsidR="00D4072D" w:rsidRDefault="00D4072D">
            <w:pPr>
              <w:widowControl/>
              <w:spacing w:line="560" w:lineRule="exact"/>
              <w:jc w:val="left"/>
              <w:textAlignment w:val="center"/>
              <w:rPr>
                <w:rFonts w:ascii="黑体" w:eastAsia="黑体" w:hAnsi="宋体" w:cs="黑体"/>
                <w:b/>
                <w:bCs/>
                <w:sz w:val="24"/>
                <w:szCs w:val="24"/>
              </w:rPr>
            </w:pPr>
          </w:p>
          <w:p w:rsidR="00D4072D" w:rsidRDefault="00D4072D">
            <w:pPr>
              <w:widowControl/>
              <w:spacing w:line="560" w:lineRule="exact"/>
              <w:jc w:val="left"/>
              <w:textAlignment w:val="center"/>
              <w:rPr>
                <w:rFonts w:ascii="黑体" w:eastAsia="黑体" w:hAnsi="宋体" w:cs="黑体"/>
                <w:b/>
                <w:bCs/>
                <w:sz w:val="24"/>
                <w:szCs w:val="24"/>
              </w:rPr>
            </w:pPr>
          </w:p>
          <w:p w:rsidR="00D4072D" w:rsidRDefault="00174592">
            <w:pPr>
              <w:widowControl/>
              <w:spacing w:line="560" w:lineRule="exact"/>
              <w:jc w:val="left"/>
              <w:textAlignment w:val="center"/>
              <w:rPr>
                <w:rFonts w:ascii="黑体" w:eastAsia="黑体" w:hAnsi="宋体" w:cs="黑体"/>
                <w:b/>
                <w:bCs/>
                <w:sz w:val="24"/>
                <w:szCs w:val="24"/>
              </w:rPr>
            </w:pPr>
            <w:r>
              <w:rPr>
                <w:rFonts w:ascii="黑体" w:eastAsia="黑体" w:hAnsi="黑体" w:cs="黑体" w:hint="eastAsia"/>
              </w:rPr>
              <w:lastRenderedPageBreak/>
              <w:t>附件</w:t>
            </w:r>
            <w:r>
              <w:rPr>
                <w:rFonts w:ascii="黑体" w:eastAsia="黑体" w:hAnsi="黑体" w:cs="黑体" w:hint="eastAsia"/>
              </w:rPr>
              <w:t>2</w:t>
            </w:r>
          </w:p>
        </w:tc>
      </w:tr>
      <w:tr w:rsidR="00D4072D">
        <w:trPr>
          <w:trHeight w:val="405"/>
        </w:trPr>
        <w:tc>
          <w:tcPr>
            <w:tcW w:w="9723" w:type="dxa"/>
            <w:gridSpan w:val="5"/>
            <w:tcBorders>
              <w:top w:val="nil"/>
              <w:left w:val="nil"/>
              <w:bottom w:val="nil"/>
              <w:right w:val="nil"/>
            </w:tcBorders>
            <w:shd w:val="clear" w:color="auto" w:fill="FFFFFF"/>
            <w:vAlign w:val="center"/>
          </w:tcPr>
          <w:p w:rsidR="00D4072D" w:rsidRDefault="00174592">
            <w:pPr>
              <w:widowControl/>
              <w:spacing w:line="500" w:lineRule="exact"/>
              <w:jc w:val="center"/>
              <w:textAlignment w:val="center"/>
              <w:rPr>
                <w:rFonts w:ascii="方正小标宋简体" w:eastAsia="方正小标宋简体" w:hAnsi="方正小标宋简体" w:cs="方正小标宋简体"/>
                <w:kern w:val="0"/>
                <w:sz w:val="36"/>
                <w:szCs w:val="36"/>
                <w:lang w:bidi="ar"/>
              </w:rPr>
            </w:pPr>
            <w:r>
              <w:rPr>
                <w:rFonts w:ascii="方正小标宋简体" w:eastAsia="方正小标宋简体" w:hAnsi="方正小标宋简体" w:cs="方正小标宋简体" w:hint="eastAsia"/>
                <w:kern w:val="0"/>
                <w:sz w:val="36"/>
                <w:szCs w:val="36"/>
                <w:lang w:bidi="ar"/>
              </w:rPr>
              <w:lastRenderedPageBreak/>
              <w:t>厦门市建设工程竣工验收消防查验技术服务机构</w:t>
            </w:r>
          </w:p>
          <w:p w:rsidR="00D4072D" w:rsidRDefault="00174592">
            <w:pPr>
              <w:widowControl/>
              <w:spacing w:line="500" w:lineRule="exact"/>
              <w:jc w:val="center"/>
              <w:textAlignment w:val="center"/>
              <w:rPr>
                <w:rFonts w:ascii="华文中宋" w:eastAsia="华文中宋" w:hAnsi="华文中宋" w:cs="华文中宋"/>
                <w:b/>
                <w:bCs/>
                <w:sz w:val="28"/>
                <w:szCs w:val="28"/>
              </w:rPr>
            </w:pPr>
            <w:r>
              <w:rPr>
                <w:rFonts w:ascii="方正小标宋简体" w:eastAsia="方正小标宋简体" w:hAnsi="方正小标宋简体" w:cs="方正小标宋简体" w:hint="eastAsia"/>
                <w:kern w:val="0"/>
                <w:sz w:val="36"/>
                <w:szCs w:val="36"/>
                <w:lang w:bidi="ar"/>
              </w:rPr>
              <w:t>信用评价标准</w:t>
            </w:r>
          </w:p>
        </w:tc>
      </w:tr>
    </w:tbl>
    <w:p w:rsidR="00D4072D" w:rsidRDefault="00174592">
      <w:pPr>
        <w:spacing w:line="500" w:lineRule="exact"/>
        <w:jc w:val="center"/>
      </w:pPr>
      <w:r>
        <w:rPr>
          <w:rFonts w:ascii="仿宋_GB2312" w:eastAsia="仿宋_GB2312" w:hAnsi="仿宋_GB2312" w:cs="仿宋_GB2312" w:hint="eastAsia"/>
          <w:kern w:val="0"/>
          <w:shd w:val="clear" w:color="auto" w:fill="FFFFFF"/>
          <w:lang w:bidi="ar"/>
        </w:rPr>
        <w:t>（</w:t>
      </w:r>
      <w:r>
        <w:rPr>
          <w:rFonts w:ascii="仿宋_GB2312" w:eastAsia="仿宋_GB2312" w:hAnsi="仿宋_GB2312" w:cs="仿宋_GB2312" w:hint="eastAsia"/>
          <w:kern w:val="0"/>
          <w:lang w:bidi="ar"/>
        </w:rPr>
        <w:t>服务成果要素（</w:t>
      </w:r>
      <w:r>
        <w:rPr>
          <w:rFonts w:ascii="仿宋_GB2312" w:eastAsia="仿宋_GB2312" w:hAnsi="仿宋_GB2312" w:cs="仿宋_GB2312" w:hint="eastAsia"/>
          <w:kern w:val="0"/>
          <w:lang w:bidi="ar"/>
        </w:rPr>
        <w:t>Z</w:t>
      </w:r>
      <w:r>
        <w:rPr>
          <w:rFonts w:ascii="仿宋_GB2312" w:eastAsia="仿宋_GB2312" w:hAnsi="仿宋_GB2312" w:cs="仿宋_GB2312" w:hint="eastAsia"/>
          <w:kern w:val="0"/>
          <w:lang w:bidi="ar"/>
        </w:rPr>
        <w:t>）</w:t>
      </w:r>
      <w:r>
        <w:rPr>
          <w:rFonts w:ascii="仿宋_GB2312" w:eastAsia="仿宋_GB2312" w:hAnsi="仿宋_GB2312" w:cs="仿宋_GB2312" w:hint="eastAsia"/>
          <w:kern w:val="0"/>
          <w:shd w:val="clear" w:color="auto" w:fill="FFFFFF"/>
          <w:lang w:bidi="ar"/>
        </w:rPr>
        <w:t>）</w:t>
      </w:r>
    </w:p>
    <w:tbl>
      <w:tblPr>
        <w:tblW w:w="9706" w:type="dxa"/>
        <w:tblInd w:w="93" w:type="dxa"/>
        <w:tblLayout w:type="fixed"/>
        <w:tblLook w:val="04A0" w:firstRow="1" w:lastRow="0" w:firstColumn="1" w:lastColumn="0" w:noHBand="0" w:noVBand="1"/>
      </w:tblPr>
      <w:tblGrid>
        <w:gridCol w:w="450"/>
        <w:gridCol w:w="1492"/>
        <w:gridCol w:w="4775"/>
        <w:gridCol w:w="1200"/>
        <w:gridCol w:w="1789"/>
      </w:tblGrid>
      <w:tr w:rsidR="00D4072D">
        <w:trPr>
          <w:trHeight w:val="715"/>
        </w:trPr>
        <w:tc>
          <w:tcPr>
            <w:tcW w:w="450" w:type="dxa"/>
            <w:tcBorders>
              <w:top w:val="single" w:sz="4" w:space="0" w:color="auto"/>
              <w:left w:val="single" w:sz="4" w:space="0" w:color="auto"/>
              <w:bottom w:val="single" w:sz="4" w:space="0" w:color="auto"/>
              <w:right w:val="single" w:sz="4" w:space="0" w:color="000000"/>
            </w:tcBorders>
            <w:shd w:val="clear" w:color="auto" w:fill="FFFFFF"/>
            <w:vAlign w:val="center"/>
          </w:tcPr>
          <w:p w:rsidR="00D4072D" w:rsidRDefault="00174592">
            <w:pPr>
              <w:widowControl/>
              <w:spacing w:line="2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序号</w:t>
            </w:r>
          </w:p>
        </w:tc>
        <w:tc>
          <w:tcPr>
            <w:tcW w:w="1492" w:type="dxa"/>
            <w:tcBorders>
              <w:top w:val="single" w:sz="4" w:space="0" w:color="auto"/>
              <w:left w:val="single" w:sz="4" w:space="0" w:color="000000"/>
              <w:bottom w:val="single" w:sz="4" w:space="0" w:color="auto"/>
              <w:right w:val="single" w:sz="4" w:space="0" w:color="000000"/>
            </w:tcBorders>
            <w:shd w:val="clear" w:color="auto" w:fill="FFFFFF"/>
            <w:vAlign w:val="center"/>
          </w:tcPr>
          <w:p w:rsidR="00D4072D" w:rsidRDefault="00174592">
            <w:pPr>
              <w:widowControl/>
              <w:spacing w:line="2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评价项目</w:t>
            </w:r>
          </w:p>
        </w:tc>
        <w:tc>
          <w:tcPr>
            <w:tcW w:w="4775" w:type="dxa"/>
            <w:tcBorders>
              <w:top w:val="single" w:sz="4" w:space="0" w:color="auto"/>
              <w:left w:val="single" w:sz="4" w:space="0" w:color="000000"/>
              <w:bottom w:val="single" w:sz="4" w:space="0" w:color="auto"/>
              <w:right w:val="single" w:sz="4" w:space="0" w:color="000000"/>
            </w:tcBorders>
            <w:shd w:val="clear" w:color="auto" w:fill="FFFFFF"/>
            <w:vAlign w:val="center"/>
          </w:tcPr>
          <w:p w:rsidR="00D4072D" w:rsidRDefault="00174592">
            <w:pPr>
              <w:widowControl/>
              <w:spacing w:line="2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评价标准</w:t>
            </w:r>
            <w:r>
              <w:rPr>
                <w:rFonts w:ascii="黑体" w:eastAsia="黑体" w:hAnsi="黑体" w:cs="黑体" w:hint="eastAsia"/>
                <w:kern w:val="0"/>
                <w:sz w:val="24"/>
                <w:szCs w:val="24"/>
                <w:lang w:bidi="ar"/>
              </w:rPr>
              <w:t xml:space="preserve">                                   </w:t>
            </w:r>
            <w:r>
              <w:rPr>
                <w:rFonts w:ascii="黑体" w:eastAsia="黑体" w:hAnsi="黑体" w:cs="黑体" w:hint="eastAsia"/>
                <w:kern w:val="0"/>
                <w:sz w:val="24"/>
                <w:szCs w:val="24"/>
                <w:lang w:bidi="ar"/>
              </w:rPr>
              <w:t>（分值不超本项最高分值）</w:t>
            </w:r>
          </w:p>
        </w:tc>
        <w:tc>
          <w:tcPr>
            <w:tcW w:w="1200" w:type="dxa"/>
            <w:tcBorders>
              <w:top w:val="single" w:sz="4" w:space="0" w:color="auto"/>
              <w:left w:val="single" w:sz="4" w:space="0" w:color="000000"/>
              <w:bottom w:val="single" w:sz="4" w:space="0" w:color="auto"/>
              <w:right w:val="single" w:sz="4" w:space="0" w:color="000000"/>
            </w:tcBorders>
            <w:shd w:val="clear" w:color="auto" w:fill="FFFFFF"/>
            <w:vAlign w:val="center"/>
          </w:tcPr>
          <w:p w:rsidR="00D4072D" w:rsidRDefault="00174592">
            <w:pPr>
              <w:widowControl/>
              <w:spacing w:line="2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实施主体</w:t>
            </w:r>
          </w:p>
        </w:tc>
        <w:tc>
          <w:tcPr>
            <w:tcW w:w="1789" w:type="dxa"/>
            <w:tcBorders>
              <w:top w:val="single" w:sz="4" w:space="0" w:color="auto"/>
              <w:left w:val="single" w:sz="4" w:space="0" w:color="000000"/>
              <w:bottom w:val="single" w:sz="4" w:space="0" w:color="auto"/>
              <w:right w:val="single" w:sz="4" w:space="0" w:color="auto"/>
            </w:tcBorders>
            <w:shd w:val="clear" w:color="auto" w:fill="FFFFFF"/>
            <w:vAlign w:val="center"/>
          </w:tcPr>
          <w:p w:rsidR="00D4072D" w:rsidRDefault="00174592">
            <w:pPr>
              <w:widowControl/>
              <w:spacing w:line="28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提供证明材料</w:t>
            </w:r>
          </w:p>
        </w:tc>
      </w:tr>
      <w:tr w:rsidR="00D4072D">
        <w:trPr>
          <w:trHeight w:val="4583"/>
        </w:trPr>
        <w:tc>
          <w:tcPr>
            <w:tcW w:w="450" w:type="dxa"/>
            <w:tcBorders>
              <w:top w:val="single" w:sz="4" w:space="0" w:color="auto"/>
              <w:left w:val="single" w:sz="4" w:space="0" w:color="000000"/>
              <w:bottom w:val="single" w:sz="4" w:space="0" w:color="000000"/>
              <w:right w:val="single" w:sz="4" w:space="0" w:color="000000"/>
            </w:tcBorders>
            <w:shd w:val="clear" w:color="auto" w:fill="FFFFFF"/>
            <w:vAlign w:val="center"/>
          </w:tcPr>
          <w:p w:rsidR="00D4072D" w:rsidRDefault="00174592">
            <w:pPr>
              <w:widowControl/>
              <w:spacing w:line="280" w:lineRule="exact"/>
              <w:jc w:val="center"/>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1</w:t>
            </w:r>
          </w:p>
        </w:tc>
        <w:tc>
          <w:tcPr>
            <w:tcW w:w="1492" w:type="dxa"/>
            <w:tcBorders>
              <w:top w:val="single" w:sz="4" w:space="0" w:color="auto"/>
              <w:left w:val="single" w:sz="4" w:space="0" w:color="000000"/>
              <w:bottom w:val="single" w:sz="4" w:space="0" w:color="auto"/>
              <w:right w:val="single" w:sz="4" w:space="0" w:color="000000"/>
            </w:tcBorders>
            <w:shd w:val="clear" w:color="auto" w:fill="FFFFFF"/>
            <w:vAlign w:val="center"/>
          </w:tcPr>
          <w:p w:rsidR="00D4072D" w:rsidRDefault="00174592">
            <w:pPr>
              <w:widowControl/>
              <w:spacing w:line="280" w:lineRule="exact"/>
              <w:jc w:val="center"/>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到位履职</w:t>
            </w:r>
            <w:r>
              <w:rPr>
                <w:rFonts w:ascii="仿宋_GB2312" w:eastAsia="仿宋_GB2312" w:hAnsi="仿宋_GB2312" w:cs="仿宋_GB2312" w:hint="eastAsia"/>
                <w:kern w:val="0"/>
                <w:sz w:val="21"/>
                <w:szCs w:val="21"/>
                <w:lang w:bidi="ar"/>
              </w:rPr>
              <w:t xml:space="preserve">                     </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15</w:t>
            </w:r>
            <w:r>
              <w:rPr>
                <w:rFonts w:ascii="仿宋_GB2312" w:eastAsia="仿宋_GB2312" w:hAnsi="仿宋_GB2312" w:cs="仿宋_GB2312" w:hint="eastAsia"/>
                <w:kern w:val="0"/>
                <w:sz w:val="21"/>
                <w:szCs w:val="21"/>
                <w:lang w:bidi="ar"/>
              </w:rPr>
              <w:t>分）</w:t>
            </w:r>
          </w:p>
        </w:tc>
        <w:tc>
          <w:tcPr>
            <w:tcW w:w="4775" w:type="dxa"/>
            <w:tcBorders>
              <w:top w:val="single" w:sz="4" w:space="0" w:color="auto"/>
              <w:left w:val="single" w:sz="4" w:space="0" w:color="000000"/>
              <w:bottom w:val="single" w:sz="4" w:space="0" w:color="auto"/>
              <w:right w:val="single" w:sz="4" w:space="0" w:color="000000"/>
            </w:tcBorders>
            <w:shd w:val="clear" w:color="auto" w:fill="FFFFFF"/>
            <w:vAlign w:val="center"/>
          </w:tcPr>
          <w:p w:rsidR="00D4072D" w:rsidRDefault="00174592">
            <w:pPr>
              <w:widowControl/>
              <w:spacing w:line="28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kern w:val="0"/>
                <w:sz w:val="21"/>
                <w:szCs w:val="21"/>
                <w:shd w:val="clear" w:color="auto" w:fill="FFFFFF"/>
                <w:lang w:bidi="ar"/>
              </w:rPr>
              <w:t>市</w:t>
            </w:r>
            <w:r>
              <w:rPr>
                <w:rFonts w:ascii="仿宋_GB2312" w:eastAsia="仿宋_GB2312" w:hAnsi="仿宋_GB2312" w:cs="仿宋_GB2312" w:hint="eastAsia"/>
                <w:kern w:val="0"/>
                <w:sz w:val="21"/>
                <w:szCs w:val="21"/>
                <w:shd w:val="clear" w:color="auto" w:fill="FFFFFF"/>
                <w:lang w:bidi="ar"/>
              </w:rPr>
              <w:t>、</w:t>
            </w:r>
            <w:r>
              <w:rPr>
                <w:rFonts w:ascii="仿宋_GB2312" w:eastAsia="仿宋_GB2312" w:hAnsi="仿宋_GB2312" w:cs="仿宋_GB2312"/>
                <w:kern w:val="0"/>
                <w:sz w:val="21"/>
                <w:szCs w:val="21"/>
                <w:shd w:val="clear" w:color="auto" w:fill="FFFFFF"/>
                <w:lang w:bidi="ar"/>
              </w:rPr>
              <w:t>区</w:t>
            </w:r>
            <w:r>
              <w:rPr>
                <w:rFonts w:ascii="仿宋_GB2312" w:eastAsia="仿宋_GB2312" w:hAnsi="仿宋_GB2312" w:cs="仿宋_GB2312" w:hint="eastAsia"/>
                <w:kern w:val="0"/>
                <w:sz w:val="21"/>
                <w:szCs w:val="21"/>
                <w:shd w:val="clear" w:color="auto" w:fill="FFFFFF"/>
                <w:lang w:bidi="ar"/>
              </w:rPr>
              <w:t>住建行政</w:t>
            </w:r>
            <w:r>
              <w:rPr>
                <w:rFonts w:ascii="仿宋_GB2312" w:eastAsia="仿宋_GB2312" w:hAnsi="仿宋_GB2312" w:cs="仿宋_GB2312"/>
                <w:kern w:val="0"/>
                <w:sz w:val="21"/>
                <w:szCs w:val="21"/>
                <w:shd w:val="clear" w:color="auto" w:fill="FFFFFF"/>
                <w:lang w:bidi="ar"/>
              </w:rPr>
              <w:t>主</w:t>
            </w:r>
            <w:r>
              <w:rPr>
                <w:rFonts w:ascii="仿宋_GB2312" w:eastAsia="仿宋_GB2312" w:hAnsi="仿宋_GB2312" w:cs="仿宋_GB2312" w:hint="eastAsia"/>
                <w:kern w:val="0"/>
                <w:sz w:val="21"/>
                <w:szCs w:val="21"/>
                <w:shd w:val="clear" w:color="auto" w:fill="FFFFFF"/>
                <w:lang w:bidi="ar"/>
              </w:rPr>
              <w:t>管</w:t>
            </w:r>
            <w:r>
              <w:rPr>
                <w:rFonts w:ascii="仿宋_GB2312" w:eastAsia="仿宋_GB2312" w:hAnsi="仿宋_GB2312" w:cs="仿宋_GB2312"/>
                <w:kern w:val="0"/>
                <w:sz w:val="21"/>
                <w:szCs w:val="21"/>
                <w:shd w:val="clear" w:color="auto" w:fill="FFFFFF"/>
                <w:lang w:bidi="ar"/>
              </w:rPr>
              <w:t>部门</w:t>
            </w:r>
            <w:r>
              <w:rPr>
                <w:rFonts w:ascii="仿宋_GB2312" w:eastAsia="仿宋_GB2312" w:hAnsi="仿宋_GB2312" w:cs="仿宋_GB2312" w:hint="eastAsia"/>
                <w:kern w:val="0"/>
                <w:sz w:val="21"/>
                <w:szCs w:val="21"/>
                <w:shd w:val="clear" w:color="auto" w:fill="FFFFFF"/>
                <w:lang w:bidi="ar"/>
              </w:rPr>
              <w:t>组织消防验收现场评定或检查时</w:t>
            </w:r>
            <w:r>
              <w:rPr>
                <w:rFonts w:ascii="仿宋_GB2312" w:eastAsia="仿宋_GB2312" w:hAnsi="仿宋_GB2312" w:cs="仿宋_GB2312" w:hint="eastAsia"/>
                <w:kern w:val="0"/>
                <w:sz w:val="21"/>
                <w:szCs w:val="21"/>
                <w:lang w:bidi="ar"/>
              </w:rPr>
              <w:t>，服务机构按合同约定的</w:t>
            </w:r>
            <w:r>
              <w:rPr>
                <w:rFonts w:ascii="仿宋_GB2312" w:eastAsia="仿宋_GB2312" w:hAnsi="仿宋_GB2312" w:cs="仿宋_GB2312" w:hint="eastAsia"/>
                <w:kern w:val="0"/>
                <w:sz w:val="21"/>
                <w:szCs w:val="21"/>
                <w:lang w:bidi="ar"/>
              </w:rPr>
              <w:t>项目负责人</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项目技术负责人</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检测检查人员</w:t>
            </w:r>
            <w:r>
              <w:rPr>
                <w:rFonts w:ascii="仿宋_GB2312" w:eastAsia="仿宋_GB2312" w:hAnsi="仿宋_GB2312" w:cs="仿宋_GB2312" w:hint="eastAsia"/>
                <w:kern w:val="0"/>
                <w:sz w:val="21"/>
                <w:szCs w:val="21"/>
                <w:lang w:bidi="ar"/>
              </w:rPr>
              <w:t>均到位并履职的，每个建设工程项目得</w:t>
            </w:r>
            <w:r>
              <w:rPr>
                <w:rFonts w:ascii="仿宋_GB2312" w:eastAsia="仿宋_GB2312" w:hAnsi="仿宋_GB2312" w:cs="仿宋_GB2312" w:hint="eastAsia"/>
                <w:kern w:val="0"/>
                <w:sz w:val="21"/>
                <w:szCs w:val="21"/>
                <w:lang w:bidi="ar"/>
              </w:rPr>
              <w:t>15</w:t>
            </w:r>
            <w:r>
              <w:rPr>
                <w:rFonts w:ascii="仿宋_GB2312" w:eastAsia="仿宋_GB2312" w:hAnsi="仿宋_GB2312" w:cs="仿宋_GB2312" w:hint="eastAsia"/>
                <w:kern w:val="0"/>
                <w:sz w:val="21"/>
                <w:szCs w:val="21"/>
                <w:lang w:bidi="ar"/>
              </w:rPr>
              <w:t>分，均未到场得</w:t>
            </w:r>
            <w:r>
              <w:rPr>
                <w:rFonts w:ascii="仿宋_GB2312" w:eastAsia="仿宋_GB2312" w:hAnsi="仿宋_GB2312" w:cs="仿宋_GB2312" w:hint="eastAsia"/>
                <w:kern w:val="0"/>
                <w:sz w:val="21"/>
                <w:szCs w:val="21"/>
                <w:lang w:bidi="ar"/>
              </w:rPr>
              <w:t>0</w:t>
            </w:r>
            <w:r>
              <w:rPr>
                <w:rFonts w:ascii="仿宋_GB2312" w:eastAsia="仿宋_GB2312" w:hAnsi="仿宋_GB2312" w:cs="仿宋_GB2312" w:hint="eastAsia"/>
                <w:kern w:val="0"/>
                <w:sz w:val="21"/>
                <w:szCs w:val="21"/>
                <w:lang w:bidi="ar"/>
              </w:rPr>
              <w:t>分。其中：</w:t>
            </w:r>
          </w:p>
          <w:p w:rsidR="00D4072D" w:rsidRDefault="00174592">
            <w:pPr>
              <w:widowControl/>
              <w:spacing w:line="28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1.</w:t>
            </w:r>
            <w:r>
              <w:rPr>
                <w:rFonts w:ascii="仿宋_GB2312" w:eastAsia="仿宋_GB2312" w:hAnsi="仿宋_GB2312" w:cs="仿宋_GB2312" w:hint="eastAsia"/>
                <w:kern w:val="0"/>
                <w:sz w:val="21"/>
                <w:szCs w:val="21"/>
                <w:lang w:bidi="ar"/>
              </w:rPr>
              <w:t>项目负责人没到位的扣</w:t>
            </w:r>
            <w:r>
              <w:rPr>
                <w:rFonts w:ascii="仿宋_GB2312" w:eastAsia="仿宋_GB2312" w:hAnsi="仿宋_GB2312" w:cs="仿宋_GB2312" w:hint="eastAsia"/>
                <w:kern w:val="0"/>
                <w:sz w:val="21"/>
                <w:szCs w:val="21"/>
                <w:lang w:bidi="ar"/>
              </w:rPr>
              <w:t>8</w:t>
            </w:r>
            <w:r>
              <w:rPr>
                <w:rFonts w:ascii="仿宋_GB2312" w:eastAsia="仿宋_GB2312" w:hAnsi="仿宋_GB2312" w:cs="仿宋_GB2312" w:hint="eastAsia"/>
                <w:kern w:val="0"/>
                <w:sz w:val="21"/>
                <w:szCs w:val="21"/>
                <w:lang w:bidi="ar"/>
              </w:rPr>
              <w:t>分；</w:t>
            </w:r>
          </w:p>
          <w:p w:rsidR="00D4072D" w:rsidRDefault="00174592">
            <w:pPr>
              <w:widowControl/>
              <w:spacing w:line="28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2.</w:t>
            </w:r>
            <w:r>
              <w:rPr>
                <w:rFonts w:ascii="仿宋_GB2312" w:eastAsia="仿宋_GB2312" w:hAnsi="仿宋_GB2312" w:cs="仿宋_GB2312" w:hint="eastAsia"/>
                <w:kern w:val="0"/>
                <w:sz w:val="21"/>
                <w:szCs w:val="21"/>
                <w:lang w:bidi="ar"/>
              </w:rPr>
              <w:t>项目负责人没到位，</w:t>
            </w:r>
            <w:r>
              <w:rPr>
                <w:rFonts w:ascii="仿宋_GB2312" w:eastAsia="仿宋_GB2312" w:hAnsi="仿宋_GB2312" w:cs="仿宋_GB2312" w:hint="eastAsia"/>
                <w:kern w:val="0"/>
                <w:sz w:val="21"/>
                <w:szCs w:val="21"/>
                <w:lang w:bidi="ar"/>
              </w:rPr>
              <w:t>由相应资格人员代替的扣</w:t>
            </w:r>
            <w:r>
              <w:rPr>
                <w:rFonts w:ascii="仿宋_GB2312" w:eastAsia="仿宋_GB2312" w:hAnsi="仿宋_GB2312" w:cs="仿宋_GB2312" w:hint="eastAsia"/>
                <w:kern w:val="0"/>
                <w:sz w:val="21"/>
                <w:szCs w:val="21"/>
                <w:lang w:bidi="ar"/>
              </w:rPr>
              <w:t>4</w:t>
            </w:r>
            <w:r>
              <w:rPr>
                <w:rFonts w:ascii="仿宋_GB2312" w:eastAsia="仿宋_GB2312" w:hAnsi="仿宋_GB2312" w:cs="仿宋_GB2312" w:hint="eastAsia"/>
                <w:kern w:val="0"/>
                <w:sz w:val="21"/>
                <w:szCs w:val="21"/>
                <w:lang w:bidi="ar"/>
              </w:rPr>
              <w:t>分；</w:t>
            </w:r>
          </w:p>
          <w:p w:rsidR="00D4072D" w:rsidRDefault="00174592">
            <w:pPr>
              <w:widowControl/>
              <w:spacing w:line="28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3.</w:t>
            </w:r>
            <w:r>
              <w:rPr>
                <w:rFonts w:ascii="仿宋_GB2312" w:eastAsia="仿宋_GB2312" w:hAnsi="仿宋_GB2312" w:cs="仿宋_GB2312" w:hint="eastAsia"/>
                <w:kern w:val="0"/>
                <w:sz w:val="21"/>
                <w:szCs w:val="21"/>
                <w:lang w:bidi="ar"/>
              </w:rPr>
              <w:t>项目技术负责人没到位的扣</w:t>
            </w:r>
            <w:r>
              <w:rPr>
                <w:rFonts w:ascii="仿宋_GB2312" w:eastAsia="仿宋_GB2312" w:hAnsi="仿宋_GB2312" w:cs="仿宋_GB2312" w:hint="eastAsia"/>
                <w:kern w:val="0"/>
                <w:sz w:val="21"/>
                <w:szCs w:val="21"/>
                <w:lang w:bidi="ar"/>
              </w:rPr>
              <w:t>6</w:t>
            </w:r>
            <w:r>
              <w:rPr>
                <w:rFonts w:ascii="仿宋_GB2312" w:eastAsia="仿宋_GB2312" w:hAnsi="仿宋_GB2312" w:cs="仿宋_GB2312" w:hint="eastAsia"/>
                <w:kern w:val="0"/>
                <w:sz w:val="21"/>
                <w:szCs w:val="21"/>
                <w:lang w:bidi="ar"/>
              </w:rPr>
              <w:t>分；</w:t>
            </w:r>
          </w:p>
          <w:p w:rsidR="00D4072D" w:rsidRDefault="00174592">
            <w:pPr>
              <w:widowControl/>
              <w:spacing w:line="28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4.</w:t>
            </w:r>
            <w:r>
              <w:rPr>
                <w:rFonts w:ascii="仿宋_GB2312" w:eastAsia="仿宋_GB2312" w:hAnsi="仿宋_GB2312" w:cs="仿宋_GB2312" w:hint="eastAsia"/>
                <w:kern w:val="0"/>
                <w:sz w:val="21"/>
                <w:szCs w:val="21"/>
                <w:lang w:bidi="ar"/>
              </w:rPr>
              <w:t>项目技术负责人没到位，由相应资格人员代替的扣</w:t>
            </w:r>
            <w:r>
              <w:rPr>
                <w:rFonts w:ascii="仿宋_GB2312" w:eastAsia="仿宋_GB2312" w:hAnsi="仿宋_GB2312" w:cs="仿宋_GB2312" w:hint="eastAsia"/>
                <w:kern w:val="0"/>
                <w:sz w:val="21"/>
                <w:szCs w:val="21"/>
                <w:lang w:bidi="ar"/>
              </w:rPr>
              <w:t>3</w:t>
            </w:r>
            <w:r>
              <w:rPr>
                <w:rFonts w:ascii="仿宋_GB2312" w:eastAsia="仿宋_GB2312" w:hAnsi="仿宋_GB2312" w:cs="仿宋_GB2312" w:hint="eastAsia"/>
                <w:kern w:val="0"/>
                <w:sz w:val="21"/>
                <w:szCs w:val="21"/>
                <w:lang w:bidi="ar"/>
              </w:rPr>
              <w:t>分；</w:t>
            </w:r>
          </w:p>
          <w:p w:rsidR="00D4072D" w:rsidRDefault="00174592">
            <w:pPr>
              <w:widowControl/>
              <w:spacing w:line="28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5.</w:t>
            </w:r>
            <w:r>
              <w:rPr>
                <w:rFonts w:ascii="仿宋_GB2312" w:eastAsia="仿宋_GB2312" w:hAnsi="仿宋_GB2312" w:cs="仿宋_GB2312" w:hint="eastAsia"/>
                <w:kern w:val="0"/>
                <w:sz w:val="21"/>
                <w:szCs w:val="21"/>
                <w:lang w:bidi="ar"/>
              </w:rPr>
              <w:t>检测检查人员未到位的扣</w:t>
            </w:r>
            <w:r>
              <w:rPr>
                <w:rFonts w:ascii="仿宋_GB2312" w:eastAsia="仿宋_GB2312" w:hAnsi="仿宋_GB2312" w:cs="仿宋_GB2312" w:hint="eastAsia"/>
                <w:kern w:val="0"/>
                <w:sz w:val="21"/>
                <w:szCs w:val="21"/>
                <w:lang w:bidi="ar"/>
              </w:rPr>
              <w:t>4</w:t>
            </w:r>
            <w:r>
              <w:rPr>
                <w:rFonts w:ascii="仿宋_GB2312" w:eastAsia="仿宋_GB2312" w:hAnsi="仿宋_GB2312" w:cs="仿宋_GB2312" w:hint="eastAsia"/>
                <w:kern w:val="0"/>
                <w:sz w:val="21"/>
                <w:szCs w:val="21"/>
                <w:lang w:bidi="ar"/>
              </w:rPr>
              <w:t>分。</w:t>
            </w:r>
          </w:p>
          <w:p w:rsidR="00D4072D" w:rsidRDefault="00174592">
            <w:pPr>
              <w:widowControl/>
              <w:spacing w:line="28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6.</w:t>
            </w:r>
            <w:r>
              <w:rPr>
                <w:rFonts w:ascii="仿宋_GB2312" w:eastAsia="仿宋_GB2312" w:hAnsi="仿宋_GB2312" w:cs="仿宋_GB2312" w:hint="eastAsia"/>
                <w:kern w:val="0"/>
                <w:sz w:val="21"/>
                <w:szCs w:val="21"/>
                <w:lang w:bidi="ar"/>
              </w:rPr>
              <w:t>检查检测人员没到位，由相应资格人员代替的扣</w:t>
            </w:r>
            <w:r>
              <w:rPr>
                <w:rFonts w:ascii="仿宋_GB2312" w:eastAsia="仿宋_GB2312" w:hAnsi="仿宋_GB2312" w:cs="仿宋_GB2312" w:hint="eastAsia"/>
                <w:kern w:val="0"/>
                <w:sz w:val="21"/>
                <w:szCs w:val="21"/>
                <w:lang w:bidi="ar"/>
              </w:rPr>
              <w:t>2</w:t>
            </w:r>
            <w:r>
              <w:rPr>
                <w:rFonts w:ascii="仿宋_GB2312" w:eastAsia="仿宋_GB2312" w:hAnsi="仿宋_GB2312" w:cs="仿宋_GB2312" w:hint="eastAsia"/>
                <w:kern w:val="0"/>
                <w:sz w:val="21"/>
                <w:szCs w:val="21"/>
                <w:lang w:bidi="ar"/>
              </w:rPr>
              <w:t>分。</w:t>
            </w:r>
          </w:p>
          <w:p w:rsidR="00D4072D" w:rsidRDefault="00174592">
            <w:pPr>
              <w:widowControl/>
              <w:spacing w:line="280" w:lineRule="exact"/>
              <w:ind w:firstLineChars="200" w:firstLine="412"/>
              <w:jc w:val="lef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每个建设工程项目的最终得分按上述规则计算，本项总得分取查验服务机构所有评分建设工程项目得分之和的平均值。</w:t>
            </w:r>
            <w:r>
              <w:rPr>
                <w:rFonts w:ascii="仿宋_GB2312" w:eastAsia="仿宋_GB2312" w:hAnsi="仿宋_GB2312" w:cs="仿宋_GB2312" w:hint="eastAsia"/>
                <w:kern w:val="0"/>
                <w:sz w:val="21"/>
                <w:szCs w:val="21"/>
                <w:lang w:bidi="ar"/>
              </w:rPr>
              <w:t xml:space="preserve">                         </w:t>
            </w:r>
          </w:p>
        </w:tc>
        <w:tc>
          <w:tcPr>
            <w:tcW w:w="1200" w:type="dxa"/>
            <w:tcBorders>
              <w:top w:val="single" w:sz="4" w:space="0" w:color="auto"/>
              <w:left w:val="single" w:sz="4" w:space="0" w:color="000000"/>
              <w:bottom w:val="single" w:sz="4" w:space="0" w:color="auto"/>
              <w:right w:val="single" w:sz="4" w:space="0" w:color="000000"/>
            </w:tcBorders>
            <w:shd w:val="clear" w:color="auto" w:fill="FFFFFF"/>
            <w:vAlign w:val="center"/>
          </w:tcPr>
          <w:p w:rsidR="00D4072D" w:rsidRDefault="00174592">
            <w:pPr>
              <w:widowControl/>
              <w:spacing w:line="280" w:lineRule="exact"/>
              <w:jc w:val="left"/>
              <w:textAlignment w:val="center"/>
              <w:rPr>
                <w:rStyle w:val="font71"/>
                <w:rFonts w:ascii="仿宋_GB2312" w:eastAsia="仿宋_GB2312" w:hAnsi="仿宋_GB2312" w:cs="仿宋_GB2312" w:hint="default"/>
                <w:color w:val="auto"/>
                <w:lang w:bidi="ar"/>
              </w:rPr>
            </w:pPr>
            <w:r>
              <w:rPr>
                <w:rStyle w:val="font71"/>
                <w:rFonts w:ascii="仿宋_GB2312" w:eastAsia="仿宋_GB2312" w:hAnsi="仿宋_GB2312" w:cs="仿宋_GB2312"/>
                <w:color w:val="auto"/>
                <w:lang w:bidi="ar"/>
              </w:rPr>
              <w:t>市、区住建行政主管部门根据服务机构实际到位人数，在现场评定时填入现场评定系统。由系统自动对接至信用评价系统自动计取。</w:t>
            </w:r>
          </w:p>
        </w:tc>
        <w:tc>
          <w:tcPr>
            <w:tcW w:w="1789" w:type="dxa"/>
            <w:tcBorders>
              <w:top w:val="single" w:sz="4" w:space="0" w:color="auto"/>
              <w:left w:val="single" w:sz="4" w:space="0" w:color="000000"/>
              <w:bottom w:val="single" w:sz="4" w:space="0" w:color="auto"/>
              <w:right w:val="single" w:sz="4" w:space="0" w:color="auto"/>
            </w:tcBorders>
            <w:shd w:val="clear" w:color="auto" w:fill="FFFFFF"/>
            <w:vAlign w:val="center"/>
          </w:tcPr>
          <w:p w:rsidR="00D4072D" w:rsidRDefault="00174592">
            <w:pPr>
              <w:widowControl/>
              <w:spacing w:line="280" w:lineRule="exact"/>
              <w:jc w:val="left"/>
              <w:textAlignment w:val="center"/>
              <w:rPr>
                <w:rStyle w:val="font101"/>
                <w:rFonts w:ascii="仿宋_GB2312" w:eastAsia="仿宋_GB2312" w:hAnsi="仿宋_GB2312" w:cs="仿宋_GB2312"/>
                <w:color w:val="auto"/>
                <w:lang w:bidi="ar"/>
              </w:rPr>
            </w:pPr>
            <w:r>
              <w:rPr>
                <w:rStyle w:val="font71"/>
                <w:rFonts w:ascii="仿宋_GB2312" w:eastAsia="仿宋_GB2312" w:hAnsi="仿宋_GB2312" w:cs="仿宋_GB2312"/>
                <w:color w:val="auto"/>
                <w:lang w:bidi="ar"/>
              </w:rPr>
              <w:t>现场评定或检查时，组织核对相关资料确定人员到位及履职情况。</w:t>
            </w:r>
          </w:p>
        </w:tc>
      </w:tr>
      <w:tr w:rsidR="00D4072D">
        <w:trPr>
          <w:trHeight w:val="1202"/>
        </w:trPr>
        <w:tc>
          <w:tcPr>
            <w:tcW w:w="450" w:type="dxa"/>
            <w:tcBorders>
              <w:top w:val="single" w:sz="4" w:space="0" w:color="auto"/>
              <w:left w:val="single" w:sz="4" w:space="0" w:color="000000"/>
              <w:bottom w:val="single" w:sz="4" w:space="0" w:color="000000"/>
              <w:right w:val="single" w:sz="4" w:space="0" w:color="000000"/>
            </w:tcBorders>
            <w:shd w:val="clear" w:color="auto" w:fill="FFFFFF"/>
            <w:vAlign w:val="center"/>
          </w:tcPr>
          <w:p w:rsidR="00D4072D" w:rsidRDefault="00174592">
            <w:pPr>
              <w:widowControl/>
              <w:spacing w:line="280" w:lineRule="exact"/>
              <w:jc w:val="center"/>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2</w:t>
            </w:r>
          </w:p>
        </w:tc>
        <w:tc>
          <w:tcPr>
            <w:tcW w:w="1492" w:type="dxa"/>
            <w:tcBorders>
              <w:top w:val="single" w:sz="4" w:space="0" w:color="auto"/>
              <w:left w:val="single" w:sz="4" w:space="0" w:color="000000"/>
              <w:bottom w:val="single" w:sz="4" w:space="0" w:color="auto"/>
              <w:right w:val="single" w:sz="4" w:space="0" w:color="000000"/>
            </w:tcBorders>
            <w:shd w:val="clear" w:color="auto" w:fill="FFFFFF"/>
            <w:vAlign w:val="center"/>
          </w:tcPr>
          <w:p w:rsidR="00D4072D" w:rsidRDefault="00174592">
            <w:pPr>
              <w:widowControl/>
              <w:spacing w:line="280" w:lineRule="exact"/>
              <w:jc w:val="center"/>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服务质量</w:t>
            </w:r>
            <w:r>
              <w:rPr>
                <w:rFonts w:ascii="仿宋_GB2312" w:eastAsia="仿宋_GB2312" w:hAnsi="仿宋_GB2312" w:cs="仿宋_GB2312" w:hint="eastAsia"/>
                <w:kern w:val="0"/>
                <w:sz w:val="21"/>
                <w:szCs w:val="21"/>
                <w:lang w:bidi="ar"/>
              </w:rPr>
              <w:t xml:space="preserve">           </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30</w:t>
            </w:r>
            <w:r>
              <w:rPr>
                <w:rFonts w:ascii="仿宋_GB2312" w:eastAsia="仿宋_GB2312" w:hAnsi="仿宋_GB2312" w:cs="仿宋_GB2312" w:hint="eastAsia"/>
                <w:kern w:val="0"/>
                <w:sz w:val="21"/>
                <w:szCs w:val="21"/>
                <w:lang w:bidi="ar"/>
              </w:rPr>
              <w:t>分）</w:t>
            </w:r>
          </w:p>
        </w:tc>
        <w:tc>
          <w:tcPr>
            <w:tcW w:w="4775" w:type="dxa"/>
            <w:tcBorders>
              <w:top w:val="single" w:sz="4" w:space="0" w:color="auto"/>
              <w:left w:val="single" w:sz="4" w:space="0" w:color="000000"/>
              <w:bottom w:val="single" w:sz="4" w:space="0" w:color="auto"/>
              <w:right w:val="single" w:sz="4" w:space="0" w:color="000000"/>
            </w:tcBorders>
            <w:shd w:val="clear" w:color="auto" w:fill="FFFFFF"/>
            <w:vAlign w:val="center"/>
          </w:tcPr>
          <w:p w:rsidR="00D4072D" w:rsidRDefault="00174592">
            <w:pPr>
              <w:widowControl/>
              <w:spacing w:line="280" w:lineRule="exact"/>
              <w:ind w:firstLineChars="200" w:firstLine="412"/>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查验服务机构出具检测报告后，市、区住建行政主管部门在消防验收（备案）、消防技术指导或其他对</w:t>
            </w:r>
            <w:r>
              <w:rPr>
                <w:rFonts w:ascii="仿宋_GB2312" w:eastAsia="仿宋_GB2312" w:hAnsi="仿宋_GB2312" w:cs="仿宋_GB2312" w:hint="eastAsia"/>
                <w:kern w:val="0"/>
                <w:sz w:val="21"/>
                <w:szCs w:val="21"/>
                <w:lang w:bidi="ar"/>
              </w:rPr>
              <w:t>查验服务机构的服务质量实施监督检查</w:t>
            </w:r>
            <w:r>
              <w:rPr>
                <w:rFonts w:ascii="仿宋_GB2312" w:eastAsia="仿宋_GB2312" w:hAnsi="仿宋_GB2312" w:cs="仿宋_GB2312" w:hint="eastAsia"/>
                <w:kern w:val="0"/>
                <w:sz w:val="21"/>
                <w:szCs w:val="21"/>
                <w:lang w:bidi="ar"/>
              </w:rPr>
              <w:t>验时，对检测报告服务质量按照计分办法规定进行计分。</w:t>
            </w:r>
          </w:p>
          <w:p w:rsidR="00D4072D" w:rsidRDefault="00174592">
            <w:pPr>
              <w:widowControl/>
              <w:spacing w:line="280" w:lineRule="exact"/>
              <w:ind w:firstLineChars="200" w:firstLine="412"/>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单次的评定过程中，在每一项的评定时，“涉及项数”</w:t>
            </w:r>
            <w:r>
              <w:rPr>
                <w:rFonts w:ascii="仿宋_GB2312" w:eastAsia="仿宋_GB2312" w:hAnsi="仿宋_GB2312" w:cs="仿宋_GB2312" w:hint="eastAsia"/>
                <w:kern w:val="0"/>
                <w:sz w:val="21"/>
                <w:szCs w:val="21"/>
                <w:lang w:bidi="ar"/>
              </w:rPr>
              <w:t>的数量值计为</w:t>
            </w:r>
            <w:r>
              <w:rPr>
                <w:rFonts w:ascii="仿宋_GB2312" w:eastAsia="仿宋_GB2312" w:hAnsi="仿宋_GB2312" w:cs="仿宋_GB2312" w:hint="eastAsia"/>
                <w:kern w:val="0"/>
                <w:sz w:val="21"/>
                <w:szCs w:val="21"/>
                <w:lang w:bidi="ar"/>
              </w:rPr>
              <w:t>A</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“合格项数”</w:t>
            </w:r>
            <w:r>
              <w:rPr>
                <w:rFonts w:ascii="仿宋_GB2312" w:eastAsia="仿宋_GB2312" w:hAnsi="仿宋_GB2312" w:cs="仿宋_GB2312" w:hint="eastAsia"/>
                <w:kern w:val="0"/>
                <w:sz w:val="21"/>
                <w:szCs w:val="21"/>
                <w:lang w:bidi="ar"/>
              </w:rPr>
              <w:t>的</w:t>
            </w:r>
            <w:r>
              <w:rPr>
                <w:rFonts w:ascii="仿宋_GB2312" w:eastAsia="仿宋_GB2312" w:hAnsi="仿宋_GB2312" w:cs="仿宋_GB2312" w:hint="eastAsia"/>
                <w:kern w:val="0"/>
                <w:sz w:val="21"/>
                <w:szCs w:val="21"/>
                <w:lang w:bidi="ar"/>
              </w:rPr>
              <w:t>数量</w:t>
            </w:r>
            <w:r>
              <w:rPr>
                <w:rFonts w:ascii="仿宋_GB2312" w:eastAsia="仿宋_GB2312" w:hAnsi="仿宋_GB2312" w:cs="仿宋_GB2312" w:hint="eastAsia"/>
                <w:kern w:val="0"/>
                <w:sz w:val="21"/>
                <w:szCs w:val="21"/>
                <w:lang w:bidi="ar"/>
              </w:rPr>
              <w:t>值计</w:t>
            </w:r>
            <w:r>
              <w:rPr>
                <w:rFonts w:ascii="仿宋_GB2312" w:eastAsia="仿宋_GB2312" w:hAnsi="仿宋_GB2312" w:cs="仿宋_GB2312" w:hint="eastAsia"/>
                <w:kern w:val="0"/>
                <w:sz w:val="21"/>
                <w:szCs w:val="21"/>
                <w:lang w:bidi="ar"/>
              </w:rPr>
              <w:t>为</w:t>
            </w:r>
            <w:r>
              <w:rPr>
                <w:rFonts w:ascii="仿宋_GB2312" w:eastAsia="仿宋_GB2312" w:hAnsi="仿宋_GB2312" w:cs="仿宋_GB2312" w:hint="eastAsia"/>
                <w:kern w:val="0"/>
                <w:sz w:val="21"/>
                <w:szCs w:val="21"/>
                <w:lang w:bidi="ar"/>
              </w:rPr>
              <w:t>B</w:t>
            </w:r>
            <w:r>
              <w:rPr>
                <w:rFonts w:ascii="仿宋_GB2312" w:eastAsia="仿宋_GB2312" w:hAnsi="仿宋_GB2312" w:cs="仿宋_GB2312" w:hint="eastAsia"/>
                <w:kern w:val="0"/>
                <w:sz w:val="21"/>
                <w:szCs w:val="21"/>
                <w:lang w:bidi="ar"/>
              </w:rPr>
              <w:t>。在一个信用评价周期中，对查验服务机构共有</w:t>
            </w:r>
            <w:r>
              <w:rPr>
                <w:rFonts w:ascii="仿宋_GB2312" w:eastAsia="仿宋_GB2312" w:hAnsi="仿宋_GB2312" w:cs="仿宋_GB2312" w:hint="eastAsia"/>
                <w:kern w:val="0"/>
                <w:sz w:val="21"/>
                <w:szCs w:val="21"/>
                <w:lang w:bidi="ar"/>
              </w:rPr>
              <w:t>n</w:t>
            </w:r>
            <w:r>
              <w:rPr>
                <w:rFonts w:ascii="仿宋_GB2312" w:eastAsia="仿宋_GB2312" w:hAnsi="仿宋_GB2312" w:cs="仿宋_GB2312" w:hint="eastAsia"/>
                <w:kern w:val="0"/>
                <w:sz w:val="21"/>
                <w:szCs w:val="21"/>
                <w:lang w:bidi="ar"/>
              </w:rPr>
              <w:t>个项目进行评价</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每个评价项目的规模权重</w:t>
            </w:r>
            <w:r>
              <w:rPr>
                <w:rFonts w:ascii="仿宋_GB2312" w:eastAsia="仿宋_GB2312" w:hAnsi="仿宋_GB2312" w:cs="仿宋_GB2312" w:hint="eastAsia"/>
                <w:kern w:val="0"/>
                <w:sz w:val="21"/>
                <w:szCs w:val="21"/>
                <w:lang w:bidi="ar"/>
              </w:rPr>
              <w:t>计为</w:t>
            </w:r>
            <w:r>
              <w:rPr>
                <w:rFonts w:ascii="仿宋_GB2312" w:eastAsia="仿宋_GB2312" w:hAnsi="仿宋_GB2312" w:cs="仿宋_GB2312" w:hint="eastAsia"/>
                <w:kern w:val="0"/>
                <w:sz w:val="21"/>
                <w:szCs w:val="21"/>
                <w:lang w:bidi="ar"/>
              </w:rPr>
              <w:t>C</w:t>
            </w:r>
            <w:r>
              <w:rPr>
                <w:rFonts w:ascii="仿宋_GB2312" w:eastAsia="仿宋_GB2312" w:hAnsi="仿宋_GB2312" w:cs="仿宋_GB2312" w:hint="eastAsia"/>
                <w:kern w:val="0"/>
                <w:sz w:val="21"/>
                <w:szCs w:val="21"/>
                <w:lang w:bidi="ar"/>
              </w:rPr>
              <w:t>（具体数值参照附件</w:t>
            </w:r>
            <w:r>
              <w:rPr>
                <w:rFonts w:ascii="仿宋_GB2312" w:eastAsia="仿宋_GB2312" w:hAnsi="仿宋_GB2312" w:cs="仿宋_GB2312" w:hint="eastAsia"/>
                <w:kern w:val="0"/>
                <w:sz w:val="21"/>
                <w:szCs w:val="21"/>
                <w:lang w:bidi="ar"/>
              </w:rPr>
              <w:t>3</w:t>
            </w:r>
            <w:r>
              <w:rPr>
                <w:rFonts w:ascii="仿宋_GB2312" w:eastAsia="仿宋_GB2312" w:hAnsi="仿宋_GB2312" w:cs="仿宋_GB2312" w:hint="eastAsia"/>
                <w:kern w:val="0"/>
                <w:sz w:val="21"/>
                <w:szCs w:val="21"/>
                <w:lang w:bidi="ar"/>
              </w:rPr>
              <w:t>），“评价合格率”（记为</w:t>
            </w:r>
            <w:r>
              <w:rPr>
                <w:rFonts w:ascii="仿宋_GB2312" w:eastAsia="仿宋_GB2312" w:hAnsi="仿宋_GB2312" w:cs="仿宋_GB2312" w:hint="eastAsia"/>
                <w:kern w:val="0"/>
                <w:sz w:val="21"/>
                <w:szCs w:val="21"/>
                <w:lang w:bidi="ar"/>
              </w:rPr>
              <w:t>D</w:t>
            </w:r>
            <w:r>
              <w:rPr>
                <w:rFonts w:ascii="仿宋_GB2312" w:eastAsia="仿宋_GB2312" w:hAnsi="仿宋_GB2312" w:cs="仿宋_GB2312" w:hint="eastAsia"/>
                <w:kern w:val="0"/>
                <w:sz w:val="21"/>
                <w:szCs w:val="21"/>
                <w:lang w:bidi="ar"/>
              </w:rPr>
              <w:t>）为单次合格项数乘单次权重的累加除以单次涉及项数乘单次权重的累加：</w:t>
            </w:r>
          </w:p>
          <w:p w:rsidR="00D4072D" w:rsidRDefault="00174592">
            <w:pPr>
              <w:widowControl/>
              <w:spacing w:line="280" w:lineRule="exact"/>
              <w:ind w:firstLineChars="200" w:firstLine="412"/>
              <w:textAlignment w:val="center"/>
              <w:rPr>
                <w:rFonts w:ascii="仿宋_GB2312" w:eastAsia="仿宋_GB2312" w:hAnsi="仿宋_GB2312" w:cs="仿宋_GB2312"/>
                <w:kern w:val="0"/>
                <w:sz w:val="21"/>
                <w:szCs w:val="21"/>
                <w:lang w:bidi="ar"/>
              </w:rPr>
            </w:pPr>
            <w:r>
              <w:rPr>
                <w:rFonts w:ascii="仿宋_GB2312" w:eastAsia="仿宋_GB2312" w:hAnsi="仿宋_GB2312" w:cs="仿宋_GB2312"/>
                <w:kern w:val="0"/>
                <w:position w:val="-32"/>
                <w:sz w:val="21"/>
                <w:szCs w:val="21"/>
                <w:lang w:bidi="ar"/>
              </w:rPr>
              <w:pict>
                <v:shape id="Object 12" o:spid="_x0000_s1026" type="#_x0000_t75" style="position:absolute;left:0;text-align:left;margin-left:21pt;margin-top:6pt;width:54.55pt;height:37.05pt;z-index:251663360;mso-wrap-distance-left:9pt;mso-wrap-distance-top:0;mso-wrap-distance-right:9pt;mso-wrap-distance-bottom:0;mso-width-relative:page;mso-height-relative:page">
                  <v:imagedata r:id="rId21" o:title=""/>
                  <w10:wrap type="square"/>
                </v:shape>
                <o:OLEObject Type="Embed" ProgID="Equation.3" ShapeID="Object 12" DrawAspect="Content" ObjectID="_1796654133" r:id="rId22"/>
              </w:pict>
            </w:r>
          </w:p>
          <w:p w:rsidR="00D4072D" w:rsidRDefault="00D4072D">
            <w:pPr>
              <w:widowControl/>
              <w:spacing w:line="280" w:lineRule="exact"/>
              <w:ind w:firstLineChars="200" w:firstLine="412"/>
              <w:textAlignment w:val="center"/>
              <w:rPr>
                <w:rFonts w:ascii="仿宋_GB2312" w:eastAsia="仿宋_GB2312" w:hAnsi="仿宋_GB2312" w:cs="仿宋_GB2312"/>
                <w:kern w:val="0"/>
                <w:sz w:val="21"/>
                <w:szCs w:val="21"/>
                <w:lang w:bidi="ar"/>
              </w:rPr>
            </w:pPr>
          </w:p>
          <w:p w:rsidR="00D4072D" w:rsidRDefault="00D4072D" w:rsidP="00174592">
            <w:pPr>
              <w:widowControl/>
              <w:spacing w:line="280" w:lineRule="exact"/>
              <w:ind w:firstLineChars="400" w:firstLine="823"/>
              <w:textAlignment w:val="center"/>
              <w:rPr>
                <w:rFonts w:ascii="仿宋_GB2312" w:eastAsia="仿宋_GB2312" w:hAnsi="仿宋_GB2312" w:cs="仿宋_GB2312"/>
                <w:kern w:val="0"/>
                <w:sz w:val="21"/>
                <w:szCs w:val="21"/>
                <w:lang w:bidi="ar"/>
              </w:rPr>
            </w:pPr>
          </w:p>
          <w:p w:rsidR="00D4072D" w:rsidRDefault="00174592">
            <w:pPr>
              <w:widowControl/>
              <w:spacing w:line="280" w:lineRule="exact"/>
              <w:ind w:firstLineChars="200" w:firstLine="412"/>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查验服务机构在一个信用评价周期内的服务质量分值（计为</w:t>
            </w:r>
            <w:r>
              <w:rPr>
                <w:rFonts w:ascii="仿宋_GB2312" w:eastAsia="仿宋_GB2312" w:hAnsi="仿宋_GB2312" w:cs="仿宋_GB2312" w:hint="eastAsia"/>
                <w:kern w:val="0"/>
                <w:sz w:val="21"/>
                <w:szCs w:val="21"/>
                <w:lang w:bidi="ar"/>
              </w:rPr>
              <w:t>E</w:t>
            </w:r>
            <w:r>
              <w:rPr>
                <w:rFonts w:ascii="仿宋_GB2312" w:eastAsia="仿宋_GB2312" w:hAnsi="仿宋_GB2312" w:cs="仿宋_GB2312" w:hint="eastAsia"/>
                <w:kern w:val="0"/>
                <w:sz w:val="21"/>
                <w:szCs w:val="21"/>
                <w:lang w:bidi="ar"/>
              </w:rPr>
              <w:t>），为服务质量总分值乘评价合格率：</w:t>
            </w:r>
          </w:p>
          <w:p w:rsidR="00D4072D" w:rsidRDefault="00174592">
            <w:pPr>
              <w:widowControl/>
              <w:spacing w:line="280" w:lineRule="exact"/>
              <w:ind w:firstLineChars="200" w:firstLine="412"/>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E</w:t>
            </w:r>
            <w:r>
              <w:rPr>
                <w:rFonts w:ascii="仿宋_GB2312" w:eastAsia="仿宋_GB2312" w:hAnsi="仿宋_GB2312" w:cs="仿宋_GB2312" w:hint="eastAsia"/>
                <w:kern w:val="0"/>
                <w:sz w:val="21"/>
                <w:szCs w:val="21"/>
                <w:lang w:bidi="ar"/>
              </w:rPr>
              <w:t>=30</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D</w:t>
            </w:r>
            <w:r>
              <w:rPr>
                <w:rFonts w:ascii="仿宋_GB2312" w:eastAsia="仿宋_GB2312" w:hAnsi="仿宋_GB2312" w:cs="仿宋_GB2312" w:hint="eastAsia"/>
                <w:kern w:val="0"/>
                <w:sz w:val="21"/>
                <w:szCs w:val="21"/>
                <w:lang w:bidi="ar"/>
              </w:rPr>
              <w:t xml:space="preserve">       </w:t>
            </w:r>
          </w:p>
        </w:tc>
        <w:tc>
          <w:tcPr>
            <w:tcW w:w="1200" w:type="dxa"/>
            <w:tcBorders>
              <w:top w:val="single" w:sz="4" w:space="0" w:color="auto"/>
              <w:left w:val="single" w:sz="4" w:space="0" w:color="000000"/>
              <w:bottom w:val="single" w:sz="4" w:space="0" w:color="auto"/>
              <w:right w:val="single" w:sz="4" w:space="0" w:color="000000"/>
            </w:tcBorders>
            <w:shd w:val="clear" w:color="auto" w:fill="FFFFFF"/>
            <w:vAlign w:val="center"/>
          </w:tcPr>
          <w:p w:rsidR="00D4072D" w:rsidRDefault="00174592">
            <w:pPr>
              <w:widowControl/>
              <w:spacing w:line="280" w:lineRule="exact"/>
              <w:jc w:val="left"/>
              <w:textAlignment w:val="center"/>
              <w:rPr>
                <w:rStyle w:val="font71"/>
                <w:rFonts w:ascii="仿宋_GB2312" w:eastAsia="仿宋_GB2312" w:hAnsi="仿宋_GB2312" w:cs="仿宋_GB2312" w:hint="default"/>
                <w:color w:val="auto"/>
                <w:lang w:bidi="ar"/>
              </w:rPr>
            </w:pPr>
            <w:r>
              <w:rPr>
                <w:rStyle w:val="font71"/>
                <w:rFonts w:ascii="仿宋_GB2312" w:eastAsia="仿宋_GB2312" w:hAnsi="仿宋_GB2312" w:cs="仿宋_GB2312"/>
                <w:color w:val="auto"/>
                <w:lang w:bidi="ar"/>
              </w:rPr>
              <w:t>由信用评价系统从现场评定系统中调取的评定情况，作为市、区住建行政主管部门评分依据，市指定专门人员进行审核。</w:t>
            </w:r>
          </w:p>
        </w:tc>
        <w:tc>
          <w:tcPr>
            <w:tcW w:w="1789" w:type="dxa"/>
            <w:tcBorders>
              <w:top w:val="single" w:sz="4" w:space="0" w:color="auto"/>
              <w:left w:val="single" w:sz="4" w:space="0" w:color="000000"/>
              <w:bottom w:val="single" w:sz="4" w:space="0" w:color="auto"/>
              <w:right w:val="single" w:sz="4" w:space="0" w:color="auto"/>
            </w:tcBorders>
            <w:shd w:val="clear" w:color="auto" w:fill="FFFFFF"/>
            <w:vAlign w:val="center"/>
          </w:tcPr>
          <w:p w:rsidR="00D4072D" w:rsidRDefault="00174592">
            <w:pPr>
              <w:widowControl/>
              <w:spacing w:line="280" w:lineRule="exact"/>
              <w:jc w:val="left"/>
              <w:textAlignment w:val="center"/>
              <w:rPr>
                <w:rStyle w:val="font101"/>
                <w:rFonts w:ascii="仿宋_GB2312" w:eastAsia="仿宋_GB2312" w:hAnsi="仿宋_GB2312" w:cs="仿宋_GB2312"/>
                <w:color w:val="auto"/>
                <w:lang w:bidi="ar"/>
              </w:rPr>
            </w:pPr>
            <w:r>
              <w:rPr>
                <w:rStyle w:val="font101"/>
                <w:rFonts w:ascii="仿宋_GB2312" w:eastAsia="仿宋_GB2312" w:hAnsi="仿宋_GB2312" w:cs="仿宋_GB2312" w:hint="eastAsia"/>
                <w:color w:val="auto"/>
                <w:lang w:bidi="ar"/>
              </w:rPr>
              <w:t>现场评定系统中出具的评定记录表，并关联对应的检测报告。</w:t>
            </w:r>
            <w:r>
              <w:rPr>
                <w:rFonts w:ascii="仿宋_GB2312" w:eastAsia="仿宋_GB2312" w:hAnsi="仿宋_GB2312" w:cs="仿宋_GB2312" w:hint="eastAsia"/>
                <w:kern w:val="0"/>
                <w:sz w:val="21"/>
                <w:szCs w:val="21"/>
                <w:lang w:bidi="ar"/>
              </w:rPr>
              <w:t>每一次评价单元为查验服务机构出具的一份检测报告，或者一次消防验收（备案）评定对应的一份或几份检测报告。</w:t>
            </w:r>
          </w:p>
        </w:tc>
      </w:tr>
    </w:tbl>
    <w:p w:rsidR="00D4072D" w:rsidRDefault="00174592">
      <w:pPr>
        <w:spacing w:line="600" w:lineRule="exact"/>
        <w:rPr>
          <w:rFonts w:ascii="方正小标宋简体" w:eastAsia="方正小标宋简体" w:hAnsi="方正小标宋简体" w:cs="方正小标宋简体"/>
          <w:sz w:val="36"/>
          <w:szCs w:val="36"/>
        </w:rPr>
      </w:pPr>
      <w:r>
        <w:rPr>
          <w:rFonts w:ascii="黑体" w:eastAsia="黑体" w:hAnsi="黑体" w:cs="黑体" w:hint="eastAsia"/>
          <w:szCs w:val="40"/>
        </w:rPr>
        <w:lastRenderedPageBreak/>
        <w:t>附件</w:t>
      </w:r>
      <w:r>
        <w:rPr>
          <w:rFonts w:ascii="黑体" w:eastAsia="黑体" w:hAnsi="黑体" w:cs="黑体" w:hint="eastAsia"/>
          <w:szCs w:val="40"/>
        </w:rPr>
        <w:t>3</w:t>
      </w:r>
    </w:p>
    <w:p w:rsidR="00D4072D" w:rsidRDefault="00174592">
      <w:pPr>
        <w:spacing w:line="600" w:lineRule="exact"/>
        <w:jc w:val="center"/>
        <w:rPr>
          <w:rFonts w:ascii="黑体" w:eastAsia="黑体" w:hAnsi="黑体" w:cs="黑体"/>
          <w:szCs w:val="40"/>
        </w:rPr>
      </w:pPr>
      <w:r>
        <w:rPr>
          <w:rFonts w:ascii="方正小标宋简体" w:eastAsia="方正小标宋简体" w:hAnsi="方正小标宋简体" w:cs="方正小标宋简体" w:hint="eastAsia"/>
          <w:sz w:val="36"/>
          <w:szCs w:val="36"/>
        </w:rPr>
        <w:t>项目权重认定范围</w:t>
      </w:r>
      <w:r>
        <w:rPr>
          <w:rFonts w:ascii="方正小标宋简体" w:eastAsia="方正小标宋简体" w:hAnsi="方正小标宋简体" w:cs="方正小标宋简体" w:hint="eastAsia"/>
          <w:sz w:val="36"/>
          <w:szCs w:val="36"/>
        </w:rPr>
        <w:t>与</w:t>
      </w:r>
      <w:r>
        <w:rPr>
          <w:rFonts w:ascii="方正小标宋简体" w:eastAsia="方正小标宋简体" w:hAnsi="方正小标宋简体" w:cs="方正小标宋简体" w:hint="eastAsia"/>
          <w:sz w:val="36"/>
          <w:szCs w:val="36"/>
        </w:rPr>
        <w:t>标准</w:t>
      </w:r>
    </w:p>
    <w:p w:rsidR="00D4072D" w:rsidRDefault="00D4072D">
      <w:pPr>
        <w:spacing w:line="600" w:lineRule="exact"/>
        <w:rPr>
          <w:rFonts w:ascii="方正小标宋简体" w:eastAsia="方正小标宋简体" w:hAnsi="方正小标宋简体" w:cs="方正小标宋简体"/>
          <w:sz w:val="36"/>
          <w:szCs w:val="36"/>
        </w:rPr>
      </w:pPr>
    </w:p>
    <w:tbl>
      <w:tblPr>
        <w:tblpPr w:leftFromText="180" w:rightFromText="180" w:vertAnchor="page" w:horzAnchor="page" w:tblpXSpec="center" w:tblpY="4029"/>
        <w:tblW w:w="9714" w:type="dxa"/>
        <w:jc w:val="center"/>
        <w:tblLayout w:type="fixed"/>
        <w:tblLook w:val="04A0" w:firstRow="1" w:lastRow="0" w:firstColumn="1" w:lastColumn="0" w:noHBand="0" w:noVBand="1"/>
        <w:tblPrChange w:id="49" w:author="ad" w:date="2024-12-25T17:48:00Z">
          <w:tblPr>
            <w:tblpPr w:leftFromText="180" w:rightFromText="180" w:vertAnchor="page" w:horzAnchor="page" w:tblpX="1154" w:tblpY="4029"/>
            <w:tblW w:w="9714" w:type="dxa"/>
            <w:jc w:val="center"/>
            <w:tblLayout w:type="fixed"/>
            <w:tblLook w:val="04A0" w:firstRow="1" w:lastRow="0" w:firstColumn="1" w:lastColumn="0" w:noHBand="0" w:noVBand="1"/>
          </w:tblPr>
        </w:tblPrChange>
      </w:tblPr>
      <w:tblGrid>
        <w:gridCol w:w="713"/>
        <w:gridCol w:w="1101"/>
        <w:gridCol w:w="1290"/>
        <w:gridCol w:w="1251"/>
        <w:gridCol w:w="2829"/>
        <w:gridCol w:w="1946"/>
        <w:gridCol w:w="584"/>
        <w:tblGridChange w:id="50">
          <w:tblGrid>
            <w:gridCol w:w="713"/>
            <w:gridCol w:w="1101"/>
            <w:gridCol w:w="1290"/>
            <w:gridCol w:w="1251"/>
            <w:gridCol w:w="2829"/>
            <w:gridCol w:w="1946"/>
            <w:gridCol w:w="584"/>
          </w:tblGrid>
        </w:tblGridChange>
      </w:tblGrid>
      <w:tr w:rsidR="00D4072D" w:rsidTr="00174592">
        <w:trPr>
          <w:cantSplit/>
          <w:trHeight w:val="454"/>
          <w:jc w:val="center"/>
          <w:trPrChange w:id="51" w:author="ad" w:date="2024-12-25T17:48:00Z">
            <w:trPr>
              <w:cantSplit/>
              <w:trHeight w:val="454"/>
              <w:jc w:val="center"/>
            </w:trPr>
          </w:trPrChange>
        </w:trPr>
        <w:tc>
          <w:tcPr>
            <w:tcW w:w="713" w:type="dxa"/>
            <w:tcBorders>
              <w:top w:val="single" w:sz="4" w:space="0" w:color="auto"/>
              <w:left w:val="single" w:sz="4" w:space="0" w:color="auto"/>
              <w:bottom w:val="single" w:sz="4" w:space="0" w:color="auto"/>
              <w:right w:val="single" w:sz="4" w:space="0" w:color="auto"/>
            </w:tcBorders>
            <w:noWrap/>
            <w:vAlign w:val="center"/>
            <w:tcPrChange w:id="52" w:author="ad" w:date="2024-12-25T17:48:00Z">
              <w:tcPr>
                <w:tcW w:w="713"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黑体" w:eastAsia="黑体" w:hAnsi="黑体" w:cs="黑体"/>
                <w:sz w:val="24"/>
                <w:szCs w:val="24"/>
              </w:rPr>
            </w:pPr>
            <w:r>
              <w:rPr>
                <w:rFonts w:ascii="黑体" w:eastAsia="黑体" w:hAnsi="黑体" w:cs="黑体" w:hint="eastAsia"/>
                <w:sz w:val="24"/>
                <w:szCs w:val="24"/>
              </w:rPr>
              <w:t>序号</w:t>
            </w:r>
          </w:p>
        </w:tc>
        <w:tc>
          <w:tcPr>
            <w:tcW w:w="1101" w:type="dxa"/>
            <w:tcBorders>
              <w:top w:val="single" w:sz="4" w:space="0" w:color="auto"/>
              <w:left w:val="single" w:sz="4" w:space="0" w:color="auto"/>
              <w:bottom w:val="single" w:sz="4" w:space="0" w:color="auto"/>
              <w:right w:val="single" w:sz="4" w:space="0" w:color="auto"/>
            </w:tcBorders>
            <w:noWrap/>
            <w:vAlign w:val="center"/>
            <w:tcPrChange w:id="53" w:author="ad" w:date="2024-12-25T17:48:00Z">
              <w:tcPr>
                <w:tcW w:w="1101"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黑体" w:eastAsia="黑体" w:hAnsi="黑体" w:cs="黑体"/>
                <w:sz w:val="24"/>
                <w:szCs w:val="24"/>
              </w:rPr>
            </w:pPr>
            <w:r>
              <w:rPr>
                <w:rFonts w:ascii="黑体" w:eastAsia="黑体" w:hAnsi="黑体" w:cs="黑体" w:hint="eastAsia"/>
                <w:sz w:val="24"/>
                <w:szCs w:val="24"/>
              </w:rPr>
              <w:t>工程行业分类</w:t>
            </w:r>
          </w:p>
        </w:tc>
        <w:tc>
          <w:tcPr>
            <w:tcW w:w="1290" w:type="dxa"/>
            <w:tcBorders>
              <w:top w:val="single" w:sz="4" w:space="0" w:color="auto"/>
              <w:left w:val="single" w:sz="4" w:space="0" w:color="auto"/>
              <w:bottom w:val="single" w:sz="4" w:space="0" w:color="auto"/>
              <w:right w:val="single" w:sz="4" w:space="0" w:color="auto"/>
            </w:tcBorders>
            <w:noWrap/>
            <w:vAlign w:val="center"/>
            <w:tcPrChange w:id="54" w:author="ad" w:date="2024-12-25T17:48:00Z">
              <w:tcPr>
                <w:tcW w:w="1290"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黑体" w:eastAsia="黑体" w:hAnsi="黑体" w:cs="黑体"/>
                <w:sz w:val="24"/>
                <w:szCs w:val="24"/>
              </w:rPr>
            </w:pPr>
            <w:r>
              <w:rPr>
                <w:rFonts w:ascii="黑体" w:eastAsia="黑体" w:hAnsi="黑体" w:cs="黑体" w:hint="eastAsia"/>
                <w:sz w:val="24"/>
                <w:szCs w:val="24"/>
              </w:rPr>
              <w:t>建设工程分类</w:t>
            </w:r>
          </w:p>
        </w:tc>
        <w:tc>
          <w:tcPr>
            <w:tcW w:w="4080" w:type="dxa"/>
            <w:gridSpan w:val="2"/>
            <w:tcBorders>
              <w:top w:val="single" w:sz="4" w:space="0" w:color="auto"/>
              <w:left w:val="single" w:sz="4" w:space="0" w:color="auto"/>
              <w:bottom w:val="single" w:sz="4" w:space="0" w:color="auto"/>
              <w:right w:val="single" w:sz="4" w:space="0" w:color="auto"/>
            </w:tcBorders>
            <w:noWrap/>
            <w:vAlign w:val="center"/>
            <w:tcPrChange w:id="55" w:author="ad" w:date="2024-12-25T17:48:00Z">
              <w:tcPr>
                <w:tcW w:w="4080" w:type="dxa"/>
                <w:gridSpan w:val="2"/>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黑体" w:eastAsia="黑体" w:hAnsi="黑体" w:cs="黑体"/>
                <w:sz w:val="24"/>
                <w:szCs w:val="24"/>
              </w:rPr>
            </w:pPr>
            <w:r>
              <w:rPr>
                <w:rFonts w:ascii="黑体" w:eastAsia="黑体" w:hAnsi="黑体" w:cs="黑体" w:hint="eastAsia"/>
                <w:sz w:val="24"/>
                <w:szCs w:val="24"/>
              </w:rPr>
              <w:t>建筑分类</w:t>
            </w:r>
          </w:p>
        </w:tc>
        <w:tc>
          <w:tcPr>
            <w:tcW w:w="1946" w:type="dxa"/>
            <w:tcBorders>
              <w:top w:val="single" w:sz="4" w:space="0" w:color="auto"/>
              <w:left w:val="single" w:sz="4" w:space="0" w:color="auto"/>
              <w:bottom w:val="single" w:sz="4" w:space="0" w:color="auto"/>
              <w:right w:val="single" w:sz="4" w:space="0" w:color="auto"/>
            </w:tcBorders>
            <w:noWrap/>
            <w:vAlign w:val="center"/>
            <w:tcPrChange w:id="56" w:author="ad" w:date="2024-12-25T17:48:00Z">
              <w:tcPr>
                <w:tcW w:w="1946"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黑体" w:eastAsia="黑体" w:hAnsi="黑体" w:cs="黑体"/>
                <w:sz w:val="24"/>
                <w:szCs w:val="24"/>
              </w:rPr>
            </w:pPr>
            <w:r>
              <w:rPr>
                <w:rFonts w:ascii="黑体" w:eastAsia="黑体" w:hAnsi="黑体" w:cs="黑体" w:hint="eastAsia"/>
                <w:sz w:val="24"/>
                <w:szCs w:val="24"/>
              </w:rPr>
              <w:t>建筑规模</w:t>
            </w:r>
          </w:p>
        </w:tc>
        <w:tc>
          <w:tcPr>
            <w:tcW w:w="584" w:type="dxa"/>
            <w:tcBorders>
              <w:top w:val="single" w:sz="4" w:space="0" w:color="auto"/>
              <w:left w:val="single" w:sz="4" w:space="0" w:color="auto"/>
              <w:bottom w:val="single" w:sz="4" w:space="0" w:color="auto"/>
              <w:right w:val="single" w:sz="4" w:space="0" w:color="auto"/>
            </w:tcBorders>
            <w:noWrap/>
            <w:vAlign w:val="center"/>
            <w:tcPrChange w:id="57" w:author="ad" w:date="2024-12-25T17:48:00Z">
              <w:tcPr>
                <w:tcW w:w="584"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黑体" w:eastAsia="黑体" w:hAnsi="黑体" w:cs="黑体"/>
                <w:sz w:val="24"/>
                <w:szCs w:val="24"/>
              </w:rPr>
            </w:pPr>
            <w:r>
              <w:rPr>
                <w:rFonts w:ascii="黑体" w:eastAsia="黑体" w:hAnsi="黑体" w:cs="黑体" w:hint="eastAsia"/>
                <w:sz w:val="24"/>
                <w:szCs w:val="24"/>
              </w:rPr>
              <w:t>权重</w:t>
            </w:r>
          </w:p>
        </w:tc>
      </w:tr>
      <w:tr w:rsidR="00D4072D" w:rsidTr="00174592">
        <w:trPr>
          <w:cantSplit/>
          <w:trHeight w:val="454"/>
          <w:jc w:val="center"/>
          <w:trPrChange w:id="58" w:author="ad" w:date="2024-12-25T17:48:00Z">
            <w:trPr>
              <w:cantSplit/>
              <w:trHeight w:val="454"/>
              <w:jc w:val="center"/>
            </w:trPr>
          </w:trPrChange>
        </w:trPr>
        <w:tc>
          <w:tcPr>
            <w:tcW w:w="713" w:type="dxa"/>
            <w:tcBorders>
              <w:top w:val="single" w:sz="4" w:space="0" w:color="auto"/>
              <w:left w:val="single" w:sz="4" w:space="0" w:color="auto"/>
              <w:bottom w:val="single" w:sz="4" w:space="0" w:color="auto"/>
              <w:right w:val="single" w:sz="4" w:space="0" w:color="auto"/>
            </w:tcBorders>
            <w:noWrap/>
            <w:vAlign w:val="center"/>
            <w:tcPrChange w:id="59" w:author="ad" w:date="2024-12-25T17:48:00Z">
              <w:tcPr>
                <w:tcW w:w="713"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1</w:t>
            </w:r>
          </w:p>
        </w:tc>
        <w:tc>
          <w:tcPr>
            <w:tcW w:w="1101" w:type="dxa"/>
            <w:vMerge w:val="restart"/>
            <w:tcBorders>
              <w:top w:val="single" w:sz="4" w:space="0" w:color="auto"/>
              <w:left w:val="single" w:sz="4" w:space="0" w:color="auto"/>
              <w:right w:val="single" w:sz="4" w:space="0" w:color="auto"/>
            </w:tcBorders>
            <w:noWrap/>
            <w:vAlign w:val="center"/>
            <w:tcPrChange w:id="60" w:author="ad" w:date="2024-12-25T17:48:00Z">
              <w:tcPr>
                <w:tcW w:w="1101" w:type="dxa"/>
                <w:vMerge w:val="restart"/>
                <w:tcBorders>
                  <w:top w:val="single" w:sz="4" w:space="0" w:color="auto"/>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建筑工程</w:t>
            </w:r>
          </w:p>
        </w:tc>
        <w:tc>
          <w:tcPr>
            <w:tcW w:w="1290" w:type="dxa"/>
            <w:vMerge w:val="restart"/>
            <w:tcBorders>
              <w:top w:val="single" w:sz="4" w:space="0" w:color="auto"/>
              <w:left w:val="single" w:sz="4" w:space="0" w:color="auto"/>
              <w:right w:val="single" w:sz="4" w:space="0" w:color="auto"/>
            </w:tcBorders>
            <w:noWrap/>
            <w:vAlign w:val="center"/>
            <w:tcPrChange w:id="61" w:author="ad" w:date="2024-12-25T17:48:00Z">
              <w:tcPr>
                <w:tcW w:w="1290" w:type="dxa"/>
                <w:vMerge w:val="restart"/>
                <w:tcBorders>
                  <w:top w:val="single" w:sz="4" w:space="0" w:color="auto"/>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特殊建设工程</w:t>
            </w:r>
          </w:p>
        </w:tc>
        <w:tc>
          <w:tcPr>
            <w:tcW w:w="1251" w:type="dxa"/>
            <w:tcBorders>
              <w:top w:val="single" w:sz="4" w:space="0" w:color="auto"/>
              <w:left w:val="single" w:sz="4" w:space="0" w:color="auto"/>
              <w:right w:val="single" w:sz="4" w:space="0" w:color="auto"/>
            </w:tcBorders>
            <w:noWrap/>
            <w:vAlign w:val="center"/>
            <w:tcPrChange w:id="62" w:author="ad" w:date="2024-12-25T17:48:00Z">
              <w:tcPr>
                <w:tcW w:w="1251" w:type="dxa"/>
                <w:tcBorders>
                  <w:top w:val="single" w:sz="4" w:space="0" w:color="auto"/>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住宅建筑</w:t>
            </w:r>
          </w:p>
        </w:tc>
        <w:tc>
          <w:tcPr>
            <w:tcW w:w="2829" w:type="dxa"/>
            <w:tcBorders>
              <w:top w:val="single" w:sz="4" w:space="0" w:color="auto"/>
              <w:left w:val="single" w:sz="4" w:space="0" w:color="auto"/>
              <w:right w:val="single" w:sz="4" w:space="0" w:color="auto"/>
            </w:tcBorders>
            <w:noWrap/>
            <w:vAlign w:val="center"/>
            <w:tcPrChange w:id="63" w:author="ad" w:date="2024-12-25T17:48:00Z">
              <w:tcPr>
                <w:tcW w:w="2829" w:type="dxa"/>
                <w:tcBorders>
                  <w:top w:val="single" w:sz="4" w:space="0" w:color="auto"/>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1946" w:type="dxa"/>
            <w:tcBorders>
              <w:top w:val="single" w:sz="4" w:space="0" w:color="auto"/>
              <w:left w:val="single" w:sz="4" w:space="0" w:color="auto"/>
              <w:bottom w:val="single" w:sz="4" w:space="0" w:color="000000"/>
              <w:right w:val="single" w:sz="4" w:space="0" w:color="auto"/>
            </w:tcBorders>
            <w:noWrap/>
            <w:vAlign w:val="center"/>
            <w:tcPrChange w:id="64" w:author="ad" w:date="2024-12-25T17:48:00Z">
              <w:tcPr>
                <w:tcW w:w="1946" w:type="dxa"/>
                <w:tcBorders>
                  <w:top w:val="single" w:sz="4" w:space="0" w:color="auto"/>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584" w:type="dxa"/>
            <w:tcBorders>
              <w:top w:val="single" w:sz="4" w:space="0" w:color="auto"/>
              <w:left w:val="single" w:sz="4" w:space="0" w:color="auto"/>
              <w:bottom w:val="single" w:sz="4" w:space="0" w:color="000000"/>
              <w:right w:val="single" w:sz="4" w:space="0" w:color="auto"/>
            </w:tcBorders>
            <w:noWrap/>
            <w:vAlign w:val="center"/>
            <w:tcPrChange w:id="65" w:author="ad" w:date="2024-12-25T17:48:00Z">
              <w:tcPr>
                <w:tcW w:w="584" w:type="dxa"/>
                <w:tcBorders>
                  <w:top w:val="single" w:sz="4" w:space="0" w:color="auto"/>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3</w:t>
            </w:r>
          </w:p>
        </w:tc>
      </w:tr>
      <w:tr w:rsidR="00D4072D" w:rsidTr="00174592">
        <w:trPr>
          <w:cantSplit/>
          <w:trHeight w:val="454"/>
          <w:jc w:val="center"/>
          <w:trPrChange w:id="66" w:author="ad" w:date="2024-12-25T17:48:00Z">
            <w:trPr>
              <w:cantSplit/>
              <w:trHeight w:val="454"/>
              <w:jc w:val="center"/>
            </w:trPr>
          </w:trPrChange>
        </w:trPr>
        <w:tc>
          <w:tcPr>
            <w:tcW w:w="713" w:type="dxa"/>
            <w:tcBorders>
              <w:top w:val="single" w:sz="4" w:space="0" w:color="auto"/>
              <w:left w:val="single" w:sz="4" w:space="0" w:color="auto"/>
              <w:bottom w:val="single" w:sz="4" w:space="0" w:color="auto"/>
              <w:right w:val="single" w:sz="4" w:space="0" w:color="auto"/>
            </w:tcBorders>
            <w:noWrap/>
            <w:vAlign w:val="center"/>
            <w:tcPrChange w:id="67" w:author="ad" w:date="2024-12-25T17:48:00Z">
              <w:tcPr>
                <w:tcW w:w="713"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2</w:t>
            </w:r>
          </w:p>
        </w:tc>
        <w:tc>
          <w:tcPr>
            <w:tcW w:w="1101" w:type="dxa"/>
            <w:vMerge/>
            <w:tcBorders>
              <w:left w:val="single" w:sz="4" w:space="0" w:color="auto"/>
              <w:right w:val="single" w:sz="4" w:space="0" w:color="auto"/>
            </w:tcBorders>
            <w:noWrap/>
            <w:vAlign w:val="center"/>
            <w:tcPrChange w:id="68" w:author="ad" w:date="2024-12-25T17:48:00Z">
              <w:tcPr>
                <w:tcW w:w="110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90" w:type="dxa"/>
            <w:vMerge/>
            <w:tcBorders>
              <w:left w:val="single" w:sz="4" w:space="0" w:color="auto"/>
              <w:right w:val="single" w:sz="4" w:space="0" w:color="auto"/>
            </w:tcBorders>
            <w:noWrap/>
            <w:vAlign w:val="center"/>
            <w:tcPrChange w:id="69" w:author="ad" w:date="2024-12-25T17:48:00Z">
              <w:tcPr>
                <w:tcW w:w="1290"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51" w:type="dxa"/>
            <w:vMerge w:val="restart"/>
            <w:tcBorders>
              <w:top w:val="single" w:sz="4" w:space="0" w:color="auto"/>
              <w:left w:val="single" w:sz="4" w:space="0" w:color="auto"/>
              <w:right w:val="single" w:sz="4" w:space="0" w:color="auto"/>
            </w:tcBorders>
            <w:noWrap/>
            <w:vAlign w:val="center"/>
            <w:tcPrChange w:id="70" w:author="ad" w:date="2024-12-25T17:48:00Z">
              <w:tcPr>
                <w:tcW w:w="1251" w:type="dxa"/>
                <w:vMerge w:val="restart"/>
                <w:tcBorders>
                  <w:top w:val="single" w:sz="4" w:space="0" w:color="auto"/>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公共建筑</w:t>
            </w:r>
          </w:p>
        </w:tc>
        <w:tc>
          <w:tcPr>
            <w:tcW w:w="2829" w:type="dxa"/>
            <w:vMerge w:val="restart"/>
            <w:tcBorders>
              <w:top w:val="single" w:sz="4" w:space="0" w:color="auto"/>
              <w:left w:val="single" w:sz="4" w:space="0" w:color="auto"/>
              <w:right w:val="single" w:sz="4" w:space="0" w:color="auto"/>
            </w:tcBorders>
            <w:noWrap/>
            <w:vAlign w:val="center"/>
            <w:tcPrChange w:id="71" w:author="ad" w:date="2024-12-25T17:48:00Z">
              <w:tcPr>
                <w:tcW w:w="2829" w:type="dxa"/>
                <w:vMerge w:val="restart"/>
                <w:tcBorders>
                  <w:top w:val="single" w:sz="4" w:space="0" w:color="auto"/>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体育场馆、会堂，公共展览馆、博物馆的展示厅；民用机场航站楼、客运车站候车</w:t>
            </w:r>
          </w:p>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室、客运码头候船厅；宾馆、饭店、商场、市场</w:t>
            </w:r>
          </w:p>
        </w:tc>
        <w:tc>
          <w:tcPr>
            <w:tcW w:w="1946" w:type="dxa"/>
            <w:tcBorders>
              <w:top w:val="single" w:sz="4" w:space="0" w:color="auto"/>
              <w:left w:val="single" w:sz="4" w:space="0" w:color="auto"/>
              <w:bottom w:val="single" w:sz="4" w:space="0" w:color="000000"/>
              <w:right w:val="single" w:sz="4" w:space="0" w:color="auto"/>
            </w:tcBorders>
            <w:noWrap/>
            <w:vAlign w:val="center"/>
            <w:tcPrChange w:id="72" w:author="ad" w:date="2024-12-25T17:48:00Z">
              <w:tcPr>
                <w:tcW w:w="1946" w:type="dxa"/>
                <w:tcBorders>
                  <w:top w:val="single" w:sz="4" w:space="0" w:color="auto"/>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总建筑面积大于</w:t>
            </w:r>
            <w:r>
              <w:rPr>
                <w:rFonts w:ascii="仿宋_GB2312" w:eastAsia="仿宋_GB2312" w:hAnsi="仿宋_GB2312" w:cs="仿宋_GB2312" w:hint="eastAsia"/>
                <w:sz w:val="21"/>
                <w:szCs w:val="21"/>
              </w:rPr>
              <w:t>10</w:t>
            </w:r>
            <w:r>
              <w:rPr>
                <w:rFonts w:ascii="仿宋_GB2312" w:eastAsia="仿宋_GB2312" w:hAnsi="仿宋_GB2312" w:cs="仿宋_GB2312" w:hint="eastAsia"/>
                <w:sz w:val="21"/>
                <w:szCs w:val="21"/>
              </w:rPr>
              <w:t>万㎡</w:t>
            </w:r>
          </w:p>
        </w:tc>
        <w:tc>
          <w:tcPr>
            <w:tcW w:w="584" w:type="dxa"/>
            <w:tcBorders>
              <w:top w:val="single" w:sz="4" w:space="0" w:color="auto"/>
              <w:left w:val="single" w:sz="4" w:space="0" w:color="auto"/>
              <w:bottom w:val="single" w:sz="4" w:space="0" w:color="000000"/>
              <w:right w:val="single" w:sz="4" w:space="0" w:color="auto"/>
            </w:tcBorders>
            <w:noWrap/>
            <w:vAlign w:val="center"/>
            <w:tcPrChange w:id="73" w:author="ad" w:date="2024-12-25T17:48:00Z">
              <w:tcPr>
                <w:tcW w:w="584" w:type="dxa"/>
                <w:tcBorders>
                  <w:top w:val="single" w:sz="4" w:space="0" w:color="auto"/>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5</w:t>
            </w:r>
          </w:p>
        </w:tc>
      </w:tr>
      <w:tr w:rsidR="00D4072D" w:rsidTr="00174592">
        <w:trPr>
          <w:cantSplit/>
          <w:trHeight w:val="454"/>
          <w:jc w:val="center"/>
          <w:trPrChange w:id="74" w:author="ad" w:date="2024-12-25T17:48:00Z">
            <w:trPr>
              <w:cantSplit/>
              <w:trHeight w:val="454"/>
              <w:jc w:val="center"/>
            </w:trPr>
          </w:trPrChange>
        </w:trPr>
        <w:tc>
          <w:tcPr>
            <w:tcW w:w="713" w:type="dxa"/>
            <w:tcBorders>
              <w:top w:val="single" w:sz="4" w:space="0" w:color="auto"/>
              <w:left w:val="single" w:sz="4" w:space="0" w:color="auto"/>
              <w:bottom w:val="single" w:sz="4" w:space="0" w:color="auto"/>
              <w:right w:val="single" w:sz="4" w:space="0" w:color="auto"/>
            </w:tcBorders>
            <w:noWrap/>
            <w:vAlign w:val="center"/>
            <w:tcPrChange w:id="75" w:author="ad" w:date="2024-12-25T17:48:00Z">
              <w:tcPr>
                <w:tcW w:w="713"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3</w:t>
            </w:r>
          </w:p>
        </w:tc>
        <w:tc>
          <w:tcPr>
            <w:tcW w:w="1101" w:type="dxa"/>
            <w:vMerge/>
            <w:tcBorders>
              <w:left w:val="single" w:sz="4" w:space="0" w:color="auto"/>
              <w:right w:val="single" w:sz="4" w:space="0" w:color="auto"/>
            </w:tcBorders>
            <w:noWrap/>
            <w:vAlign w:val="center"/>
            <w:tcPrChange w:id="76" w:author="ad" w:date="2024-12-25T17:48:00Z">
              <w:tcPr>
                <w:tcW w:w="110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90" w:type="dxa"/>
            <w:vMerge/>
            <w:tcBorders>
              <w:left w:val="single" w:sz="4" w:space="0" w:color="auto"/>
              <w:right w:val="single" w:sz="4" w:space="0" w:color="auto"/>
            </w:tcBorders>
            <w:noWrap/>
            <w:vAlign w:val="center"/>
            <w:tcPrChange w:id="77" w:author="ad" w:date="2024-12-25T17:48:00Z">
              <w:tcPr>
                <w:tcW w:w="1290"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51" w:type="dxa"/>
            <w:vMerge/>
            <w:tcBorders>
              <w:left w:val="single" w:sz="4" w:space="0" w:color="auto"/>
              <w:right w:val="single" w:sz="4" w:space="0" w:color="auto"/>
            </w:tcBorders>
            <w:noWrap/>
            <w:vAlign w:val="center"/>
            <w:tcPrChange w:id="78" w:author="ad" w:date="2024-12-25T17:48:00Z">
              <w:tcPr>
                <w:tcW w:w="125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2829" w:type="dxa"/>
            <w:vMerge/>
            <w:tcBorders>
              <w:left w:val="single" w:sz="4" w:space="0" w:color="auto"/>
              <w:bottom w:val="single" w:sz="4" w:space="0" w:color="auto"/>
              <w:right w:val="single" w:sz="4" w:space="0" w:color="auto"/>
            </w:tcBorders>
            <w:noWrap/>
            <w:vAlign w:val="center"/>
            <w:tcPrChange w:id="79" w:author="ad" w:date="2024-12-25T17:48:00Z">
              <w:tcPr>
                <w:tcW w:w="2829" w:type="dxa"/>
                <w:vMerge/>
                <w:tcBorders>
                  <w:left w:val="single" w:sz="4" w:space="0" w:color="auto"/>
                  <w:bottom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946" w:type="dxa"/>
            <w:tcBorders>
              <w:top w:val="single" w:sz="4" w:space="0" w:color="000000"/>
              <w:left w:val="single" w:sz="4" w:space="0" w:color="auto"/>
              <w:bottom w:val="single" w:sz="4" w:space="0" w:color="auto"/>
              <w:right w:val="single" w:sz="4" w:space="0" w:color="auto"/>
            </w:tcBorders>
            <w:noWrap/>
            <w:vAlign w:val="center"/>
            <w:tcPrChange w:id="80" w:author="ad" w:date="2024-12-25T17:48:00Z">
              <w:tcPr>
                <w:tcW w:w="1946" w:type="dxa"/>
                <w:tcBorders>
                  <w:top w:val="single" w:sz="4" w:space="0" w:color="000000"/>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总建筑面积不大于</w:t>
            </w:r>
            <w:r>
              <w:rPr>
                <w:rFonts w:ascii="仿宋_GB2312" w:eastAsia="仿宋_GB2312" w:hAnsi="仿宋_GB2312" w:cs="仿宋_GB2312" w:hint="eastAsia"/>
                <w:sz w:val="21"/>
                <w:szCs w:val="21"/>
              </w:rPr>
              <w:t>10</w:t>
            </w:r>
            <w:r>
              <w:rPr>
                <w:rFonts w:ascii="仿宋_GB2312" w:eastAsia="仿宋_GB2312" w:hAnsi="仿宋_GB2312" w:cs="仿宋_GB2312" w:hint="eastAsia"/>
                <w:sz w:val="21"/>
                <w:szCs w:val="21"/>
              </w:rPr>
              <w:t>万㎡</w:t>
            </w:r>
          </w:p>
        </w:tc>
        <w:tc>
          <w:tcPr>
            <w:tcW w:w="584" w:type="dxa"/>
            <w:tcBorders>
              <w:top w:val="single" w:sz="4" w:space="0" w:color="000000"/>
              <w:left w:val="single" w:sz="4" w:space="0" w:color="auto"/>
              <w:bottom w:val="single" w:sz="4" w:space="0" w:color="000000"/>
              <w:right w:val="single" w:sz="4" w:space="0" w:color="auto"/>
            </w:tcBorders>
            <w:noWrap/>
            <w:vAlign w:val="center"/>
            <w:tcPrChange w:id="81" w:author="ad" w:date="2024-12-25T17:48:00Z">
              <w:tcPr>
                <w:tcW w:w="584" w:type="dxa"/>
                <w:tcBorders>
                  <w:top w:val="single" w:sz="4" w:space="0" w:color="000000"/>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4</w:t>
            </w:r>
          </w:p>
        </w:tc>
      </w:tr>
      <w:tr w:rsidR="00D4072D" w:rsidTr="00174592">
        <w:trPr>
          <w:cantSplit/>
          <w:trHeight w:val="454"/>
          <w:jc w:val="center"/>
          <w:trPrChange w:id="82" w:author="ad" w:date="2024-12-25T17:48:00Z">
            <w:trPr>
              <w:cantSplit/>
              <w:trHeight w:val="454"/>
              <w:jc w:val="center"/>
            </w:trPr>
          </w:trPrChange>
        </w:trPr>
        <w:tc>
          <w:tcPr>
            <w:tcW w:w="713" w:type="dxa"/>
            <w:tcBorders>
              <w:top w:val="single" w:sz="4" w:space="0" w:color="auto"/>
              <w:left w:val="single" w:sz="4" w:space="0" w:color="auto"/>
              <w:bottom w:val="single" w:sz="4" w:space="0" w:color="auto"/>
              <w:right w:val="single" w:sz="4" w:space="0" w:color="auto"/>
            </w:tcBorders>
            <w:noWrap/>
            <w:vAlign w:val="center"/>
            <w:tcPrChange w:id="83" w:author="ad" w:date="2024-12-25T17:48:00Z">
              <w:tcPr>
                <w:tcW w:w="713"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4</w:t>
            </w:r>
          </w:p>
        </w:tc>
        <w:tc>
          <w:tcPr>
            <w:tcW w:w="1101" w:type="dxa"/>
            <w:vMerge/>
            <w:tcBorders>
              <w:left w:val="single" w:sz="4" w:space="0" w:color="auto"/>
              <w:right w:val="single" w:sz="4" w:space="0" w:color="auto"/>
            </w:tcBorders>
            <w:noWrap/>
            <w:vAlign w:val="center"/>
            <w:tcPrChange w:id="84" w:author="ad" w:date="2024-12-25T17:48:00Z">
              <w:tcPr>
                <w:tcW w:w="110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90" w:type="dxa"/>
            <w:vMerge/>
            <w:tcBorders>
              <w:left w:val="single" w:sz="4" w:space="0" w:color="auto"/>
              <w:right w:val="single" w:sz="4" w:space="0" w:color="auto"/>
            </w:tcBorders>
            <w:noWrap/>
            <w:vAlign w:val="center"/>
            <w:tcPrChange w:id="85" w:author="ad" w:date="2024-12-25T17:48:00Z">
              <w:tcPr>
                <w:tcW w:w="1290"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51" w:type="dxa"/>
            <w:vMerge/>
            <w:tcBorders>
              <w:left w:val="single" w:sz="4" w:space="0" w:color="auto"/>
              <w:right w:val="single" w:sz="4" w:space="0" w:color="auto"/>
            </w:tcBorders>
            <w:noWrap/>
            <w:vAlign w:val="center"/>
            <w:tcPrChange w:id="86" w:author="ad" w:date="2024-12-25T17:48:00Z">
              <w:tcPr>
                <w:tcW w:w="125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2829" w:type="dxa"/>
            <w:tcBorders>
              <w:top w:val="single" w:sz="4" w:space="0" w:color="auto"/>
              <w:left w:val="single" w:sz="4" w:space="0" w:color="auto"/>
              <w:right w:val="single" w:sz="4" w:space="0" w:color="auto"/>
            </w:tcBorders>
            <w:noWrap/>
            <w:vAlign w:val="center"/>
            <w:tcPrChange w:id="87" w:author="ad" w:date="2024-12-25T17:48:00Z">
              <w:tcPr>
                <w:tcW w:w="2829" w:type="dxa"/>
                <w:tcBorders>
                  <w:top w:val="single" w:sz="4" w:space="0" w:color="auto"/>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超高层公共建筑</w:t>
            </w:r>
          </w:p>
        </w:tc>
        <w:tc>
          <w:tcPr>
            <w:tcW w:w="1946" w:type="dxa"/>
            <w:tcBorders>
              <w:top w:val="single" w:sz="4" w:space="0" w:color="auto"/>
              <w:left w:val="single" w:sz="4" w:space="0" w:color="auto"/>
              <w:bottom w:val="single" w:sz="4" w:space="0" w:color="000000"/>
              <w:right w:val="single" w:sz="4" w:space="0" w:color="auto"/>
            </w:tcBorders>
            <w:noWrap/>
            <w:vAlign w:val="center"/>
            <w:tcPrChange w:id="88" w:author="ad" w:date="2024-12-25T17:48:00Z">
              <w:tcPr>
                <w:tcW w:w="1946" w:type="dxa"/>
                <w:tcBorders>
                  <w:top w:val="single" w:sz="4" w:space="0" w:color="auto"/>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建筑高度大于</w:t>
            </w:r>
            <w:r>
              <w:rPr>
                <w:rFonts w:ascii="仿宋_GB2312" w:eastAsia="仿宋_GB2312" w:hAnsi="仿宋_GB2312" w:cs="仿宋_GB2312" w:hint="eastAsia"/>
                <w:sz w:val="21"/>
                <w:szCs w:val="21"/>
              </w:rPr>
              <w:t>100m</w:t>
            </w:r>
          </w:p>
        </w:tc>
        <w:tc>
          <w:tcPr>
            <w:tcW w:w="584" w:type="dxa"/>
            <w:tcBorders>
              <w:top w:val="single" w:sz="4" w:space="0" w:color="000000"/>
              <w:left w:val="single" w:sz="4" w:space="0" w:color="auto"/>
              <w:bottom w:val="single" w:sz="4" w:space="0" w:color="000000"/>
              <w:right w:val="single" w:sz="4" w:space="0" w:color="auto"/>
            </w:tcBorders>
            <w:noWrap/>
            <w:vAlign w:val="center"/>
            <w:tcPrChange w:id="89" w:author="ad" w:date="2024-12-25T17:48:00Z">
              <w:tcPr>
                <w:tcW w:w="584" w:type="dxa"/>
                <w:tcBorders>
                  <w:top w:val="single" w:sz="4" w:space="0" w:color="000000"/>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5</w:t>
            </w:r>
          </w:p>
        </w:tc>
      </w:tr>
      <w:tr w:rsidR="00D4072D" w:rsidTr="00174592">
        <w:trPr>
          <w:cantSplit/>
          <w:trHeight w:val="454"/>
          <w:jc w:val="center"/>
          <w:trPrChange w:id="90" w:author="ad" w:date="2024-12-25T17:48:00Z">
            <w:trPr>
              <w:cantSplit/>
              <w:trHeight w:val="454"/>
              <w:jc w:val="center"/>
            </w:trPr>
          </w:trPrChange>
        </w:trPr>
        <w:tc>
          <w:tcPr>
            <w:tcW w:w="713" w:type="dxa"/>
            <w:tcBorders>
              <w:top w:val="single" w:sz="4" w:space="0" w:color="auto"/>
              <w:left w:val="single" w:sz="4" w:space="0" w:color="auto"/>
              <w:bottom w:val="single" w:sz="4" w:space="0" w:color="auto"/>
              <w:right w:val="single" w:sz="4" w:space="0" w:color="auto"/>
            </w:tcBorders>
            <w:noWrap/>
            <w:vAlign w:val="center"/>
            <w:tcPrChange w:id="91" w:author="ad" w:date="2024-12-25T17:48:00Z">
              <w:tcPr>
                <w:tcW w:w="713"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5</w:t>
            </w:r>
          </w:p>
        </w:tc>
        <w:tc>
          <w:tcPr>
            <w:tcW w:w="1101" w:type="dxa"/>
            <w:vMerge/>
            <w:tcBorders>
              <w:left w:val="single" w:sz="4" w:space="0" w:color="auto"/>
              <w:right w:val="single" w:sz="4" w:space="0" w:color="auto"/>
            </w:tcBorders>
            <w:noWrap/>
            <w:vAlign w:val="center"/>
            <w:tcPrChange w:id="92" w:author="ad" w:date="2024-12-25T17:48:00Z">
              <w:tcPr>
                <w:tcW w:w="110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90" w:type="dxa"/>
            <w:vMerge/>
            <w:tcBorders>
              <w:left w:val="single" w:sz="4" w:space="0" w:color="auto"/>
              <w:right w:val="single" w:sz="4" w:space="0" w:color="auto"/>
            </w:tcBorders>
            <w:noWrap/>
            <w:vAlign w:val="center"/>
            <w:tcPrChange w:id="93" w:author="ad" w:date="2024-12-25T17:48:00Z">
              <w:tcPr>
                <w:tcW w:w="1290"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51" w:type="dxa"/>
            <w:vMerge/>
            <w:tcBorders>
              <w:left w:val="single" w:sz="4" w:space="0" w:color="auto"/>
              <w:right w:val="single" w:sz="4" w:space="0" w:color="auto"/>
            </w:tcBorders>
            <w:noWrap/>
            <w:vAlign w:val="center"/>
            <w:tcPrChange w:id="94" w:author="ad" w:date="2024-12-25T17:48:00Z">
              <w:tcPr>
                <w:tcW w:w="125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2829" w:type="dxa"/>
            <w:tcBorders>
              <w:top w:val="single" w:sz="4" w:space="0" w:color="000000"/>
              <w:left w:val="single" w:sz="4" w:space="0" w:color="auto"/>
              <w:right w:val="single" w:sz="4" w:space="0" w:color="auto"/>
            </w:tcBorders>
            <w:noWrap/>
            <w:vAlign w:val="center"/>
            <w:tcPrChange w:id="95" w:author="ad" w:date="2024-12-25T17:48:00Z">
              <w:tcPr>
                <w:tcW w:w="2829" w:type="dxa"/>
                <w:tcBorders>
                  <w:top w:val="single" w:sz="4" w:space="0" w:color="000000"/>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其他公共建筑</w:t>
            </w:r>
          </w:p>
        </w:tc>
        <w:tc>
          <w:tcPr>
            <w:tcW w:w="1946" w:type="dxa"/>
            <w:tcBorders>
              <w:top w:val="single" w:sz="4" w:space="0" w:color="auto"/>
              <w:left w:val="single" w:sz="4" w:space="0" w:color="auto"/>
              <w:bottom w:val="single" w:sz="4" w:space="0" w:color="000000"/>
              <w:right w:val="single" w:sz="4" w:space="0" w:color="auto"/>
            </w:tcBorders>
            <w:noWrap/>
            <w:vAlign w:val="center"/>
            <w:tcPrChange w:id="96" w:author="ad" w:date="2024-12-25T17:48:00Z">
              <w:tcPr>
                <w:tcW w:w="1946" w:type="dxa"/>
                <w:tcBorders>
                  <w:top w:val="single" w:sz="4" w:space="0" w:color="auto"/>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584" w:type="dxa"/>
            <w:tcBorders>
              <w:top w:val="single" w:sz="4" w:space="0" w:color="000000"/>
              <w:left w:val="single" w:sz="4" w:space="0" w:color="auto"/>
              <w:bottom w:val="single" w:sz="4" w:space="0" w:color="000000"/>
              <w:right w:val="single" w:sz="4" w:space="0" w:color="auto"/>
            </w:tcBorders>
            <w:noWrap/>
            <w:vAlign w:val="center"/>
            <w:tcPrChange w:id="97" w:author="ad" w:date="2024-12-25T17:48:00Z">
              <w:tcPr>
                <w:tcW w:w="584" w:type="dxa"/>
                <w:tcBorders>
                  <w:top w:val="single" w:sz="4" w:space="0" w:color="000000"/>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3</w:t>
            </w:r>
          </w:p>
        </w:tc>
      </w:tr>
      <w:tr w:rsidR="00D4072D" w:rsidTr="00174592">
        <w:trPr>
          <w:cantSplit/>
          <w:trHeight w:val="454"/>
          <w:jc w:val="center"/>
          <w:trPrChange w:id="98" w:author="ad" w:date="2024-12-25T17:48:00Z">
            <w:trPr>
              <w:cantSplit/>
              <w:trHeight w:val="454"/>
              <w:jc w:val="center"/>
            </w:trPr>
          </w:trPrChange>
        </w:trPr>
        <w:tc>
          <w:tcPr>
            <w:tcW w:w="713" w:type="dxa"/>
            <w:vMerge w:val="restart"/>
            <w:tcBorders>
              <w:top w:val="single" w:sz="4" w:space="0" w:color="auto"/>
              <w:left w:val="single" w:sz="4" w:space="0" w:color="auto"/>
              <w:bottom w:val="single" w:sz="4" w:space="0" w:color="auto"/>
              <w:right w:val="single" w:sz="4" w:space="0" w:color="auto"/>
            </w:tcBorders>
            <w:noWrap/>
            <w:vAlign w:val="center"/>
            <w:tcPrChange w:id="99" w:author="ad" w:date="2024-12-25T17:48:00Z">
              <w:tcPr>
                <w:tcW w:w="713" w:type="dxa"/>
                <w:vMerge w:val="restart"/>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6</w:t>
            </w:r>
          </w:p>
        </w:tc>
        <w:tc>
          <w:tcPr>
            <w:tcW w:w="1101" w:type="dxa"/>
            <w:vMerge/>
            <w:tcBorders>
              <w:left w:val="single" w:sz="4" w:space="0" w:color="auto"/>
              <w:right w:val="single" w:sz="4" w:space="0" w:color="auto"/>
            </w:tcBorders>
            <w:noWrap/>
            <w:vAlign w:val="center"/>
            <w:tcPrChange w:id="100" w:author="ad" w:date="2024-12-25T17:48:00Z">
              <w:tcPr>
                <w:tcW w:w="110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90" w:type="dxa"/>
            <w:vMerge/>
            <w:tcBorders>
              <w:left w:val="single" w:sz="4" w:space="0" w:color="auto"/>
              <w:right w:val="single" w:sz="4" w:space="0" w:color="auto"/>
            </w:tcBorders>
            <w:noWrap/>
            <w:vAlign w:val="center"/>
            <w:tcPrChange w:id="101" w:author="ad" w:date="2024-12-25T17:48:00Z">
              <w:tcPr>
                <w:tcW w:w="1290"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51" w:type="dxa"/>
            <w:vMerge w:val="restart"/>
            <w:tcBorders>
              <w:top w:val="single" w:sz="4" w:space="0" w:color="000000"/>
              <w:left w:val="single" w:sz="4" w:space="0" w:color="auto"/>
              <w:right w:val="single" w:sz="4" w:space="0" w:color="auto"/>
            </w:tcBorders>
            <w:noWrap/>
            <w:vAlign w:val="center"/>
            <w:tcPrChange w:id="102" w:author="ad" w:date="2024-12-25T17:48:00Z">
              <w:tcPr>
                <w:tcW w:w="1251" w:type="dxa"/>
                <w:vMerge w:val="restart"/>
                <w:tcBorders>
                  <w:top w:val="single" w:sz="4" w:space="0" w:color="000000"/>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工业建筑</w:t>
            </w:r>
          </w:p>
        </w:tc>
        <w:tc>
          <w:tcPr>
            <w:tcW w:w="2829" w:type="dxa"/>
            <w:tcBorders>
              <w:top w:val="single" w:sz="4" w:space="0" w:color="auto"/>
              <w:left w:val="single" w:sz="4" w:space="0" w:color="auto"/>
              <w:bottom w:val="single" w:sz="4" w:space="0" w:color="auto"/>
              <w:right w:val="single" w:sz="4" w:space="0" w:color="auto"/>
            </w:tcBorders>
            <w:noWrap/>
            <w:vAlign w:val="center"/>
            <w:tcPrChange w:id="103" w:author="ad" w:date="2024-12-25T17:48:00Z">
              <w:tcPr>
                <w:tcW w:w="2829"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甲、乙类厂房（仓库）</w:t>
            </w:r>
          </w:p>
        </w:tc>
        <w:tc>
          <w:tcPr>
            <w:tcW w:w="1946" w:type="dxa"/>
            <w:tcBorders>
              <w:top w:val="single" w:sz="4" w:space="0" w:color="auto"/>
              <w:left w:val="single" w:sz="4" w:space="0" w:color="auto"/>
              <w:bottom w:val="single" w:sz="4" w:space="0" w:color="000000"/>
              <w:right w:val="single" w:sz="4" w:space="0" w:color="auto"/>
            </w:tcBorders>
            <w:noWrap/>
            <w:vAlign w:val="center"/>
            <w:tcPrChange w:id="104" w:author="ad" w:date="2024-12-25T17:48:00Z">
              <w:tcPr>
                <w:tcW w:w="1946" w:type="dxa"/>
                <w:tcBorders>
                  <w:top w:val="single" w:sz="4" w:space="0" w:color="auto"/>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584" w:type="dxa"/>
            <w:tcBorders>
              <w:top w:val="single" w:sz="4" w:space="0" w:color="000000"/>
              <w:left w:val="single" w:sz="4" w:space="0" w:color="auto"/>
              <w:bottom w:val="single" w:sz="4" w:space="0" w:color="000000"/>
              <w:right w:val="single" w:sz="4" w:space="0" w:color="auto"/>
            </w:tcBorders>
            <w:noWrap/>
            <w:vAlign w:val="center"/>
            <w:tcPrChange w:id="105" w:author="ad" w:date="2024-12-25T17:48:00Z">
              <w:tcPr>
                <w:tcW w:w="584" w:type="dxa"/>
                <w:tcBorders>
                  <w:top w:val="single" w:sz="4" w:space="0" w:color="000000"/>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5</w:t>
            </w:r>
          </w:p>
        </w:tc>
      </w:tr>
      <w:tr w:rsidR="00D4072D" w:rsidTr="00174592">
        <w:trPr>
          <w:cantSplit/>
          <w:trHeight w:val="454"/>
          <w:jc w:val="center"/>
          <w:trPrChange w:id="106" w:author="ad" w:date="2024-12-25T17:48:00Z">
            <w:trPr>
              <w:cantSplit/>
              <w:trHeight w:val="454"/>
              <w:jc w:val="center"/>
            </w:trPr>
          </w:trPrChange>
        </w:trPr>
        <w:tc>
          <w:tcPr>
            <w:tcW w:w="713" w:type="dxa"/>
            <w:vMerge/>
            <w:tcBorders>
              <w:top w:val="single" w:sz="4" w:space="0" w:color="auto"/>
              <w:left w:val="single" w:sz="4" w:space="0" w:color="auto"/>
              <w:bottom w:val="single" w:sz="4" w:space="0" w:color="auto"/>
              <w:right w:val="single" w:sz="4" w:space="0" w:color="auto"/>
            </w:tcBorders>
            <w:noWrap/>
            <w:vAlign w:val="center"/>
            <w:tcPrChange w:id="107" w:author="ad" w:date="2024-12-25T17:48:00Z">
              <w:tcPr>
                <w:tcW w:w="713" w:type="dxa"/>
                <w:vMerge/>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7</w:t>
            </w:r>
          </w:p>
        </w:tc>
        <w:tc>
          <w:tcPr>
            <w:tcW w:w="1101" w:type="dxa"/>
            <w:vMerge/>
            <w:tcBorders>
              <w:left w:val="single" w:sz="4" w:space="0" w:color="auto"/>
              <w:right w:val="single" w:sz="4" w:space="0" w:color="auto"/>
            </w:tcBorders>
            <w:noWrap/>
            <w:vAlign w:val="center"/>
            <w:tcPrChange w:id="108" w:author="ad" w:date="2024-12-25T17:48:00Z">
              <w:tcPr>
                <w:tcW w:w="110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90" w:type="dxa"/>
            <w:vMerge/>
            <w:tcBorders>
              <w:left w:val="single" w:sz="4" w:space="0" w:color="auto"/>
              <w:right w:val="single" w:sz="4" w:space="0" w:color="auto"/>
            </w:tcBorders>
            <w:noWrap/>
            <w:vAlign w:val="center"/>
            <w:tcPrChange w:id="109" w:author="ad" w:date="2024-12-25T17:48:00Z">
              <w:tcPr>
                <w:tcW w:w="1290"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51" w:type="dxa"/>
            <w:vMerge/>
            <w:tcBorders>
              <w:left w:val="single" w:sz="4" w:space="0" w:color="auto"/>
              <w:right w:val="single" w:sz="4" w:space="0" w:color="auto"/>
            </w:tcBorders>
            <w:noWrap/>
            <w:vAlign w:val="center"/>
            <w:tcPrChange w:id="110" w:author="ad" w:date="2024-12-25T17:48:00Z">
              <w:tcPr>
                <w:tcW w:w="125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2829" w:type="dxa"/>
            <w:tcBorders>
              <w:top w:val="single" w:sz="4" w:space="0" w:color="auto"/>
              <w:left w:val="single" w:sz="4" w:space="0" w:color="auto"/>
              <w:bottom w:val="single" w:sz="4" w:space="0" w:color="auto"/>
              <w:right w:val="single" w:sz="4" w:space="0" w:color="auto"/>
            </w:tcBorders>
            <w:noWrap/>
            <w:vAlign w:val="center"/>
            <w:tcPrChange w:id="111" w:author="ad" w:date="2024-12-25T17:48:00Z">
              <w:tcPr>
                <w:tcW w:w="2829"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高层丙类厂房（仓库）</w:t>
            </w:r>
          </w:p>
        </w:tc>
        <w:tc>
          <w:tcPr>
            <w:tcW w:w="1946" w:type="dxa"/>
            <w:tcBorders>
              <w:top w:val="single" w:sz="4" w:space="0" w:color="auto"/>
              <w:left w:val="single" w:sz="4" w:space="0" w:color="auto"/>
              <w:bottom w:val="single" w:sz="4" w:space="0" w:color="000000"/>
              <w:right w:val="single" w:sz="4" w:space="0" w:color="auto"/>
            </w:tcBorders>
            <w:noWrap/>
            <w:vAlign w:val="center"/>
            <w:tcPrChange w:id="112" w:author="ad" w:date="2024-12-25T17:48:00Z">
              <w:tcPr>
                <w:tcW w:w="1946" w:type="dxa"/>
                <w:tcBorders>
                  <w:top w:val="single" w:sz="4" w:space="0" w:color="auto"/>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建筑高度大于</w:t>
            </w:r>
            <w:r>
              <w:rPr>
                <w:rFonts w:ascii="仿宋_GB2312" w:eastAsia="仿宋_GB2312" w:hAnsi="仿宋_GB2312" w:cs="仿宋_GB2312" w:hint="eastAsia"/>
                <w:sz w:val="21"/>
                <w:szCs w:val="21"/>
              </w:rPr>
              <w:t>24m</w:t>
            </w:r>
          </w:p>
        </w:tc>
        <w:tc>
          <w:tcPr>
            <w:tcW w:w="584" w:type="dxa"/>
            <w:tcBorders>
              <w:top w:val="single" w:sz="4" w:space="0" w:color="000000"/>
              <w:left w:val="single" w:sz="4" w:space="0" w:color="auto"/>
              <w:bottom w:val="single" w:sz="4" w:space="0" w:color="000000"/>
              <w:right w:val="single" w:sz="4" w:space="0" w:color="auto"/>
            </w:tcBorders>
            <w:noWrap/>
            <w:vAlign w:val="center"/>
            <w:tcPrChange w:id="113" w:author="ad" w:date="2024-12-25T17:48:00Z">
              <w:tcPr>
                <w:tcW w:w="584" w:type="dxa"/>
                <w:tcBorders>
                  <w:top w:val="single" w:sz="4" w:space="0" w:color="000000"/>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4</w:t>
            </w:r>
          </w:p>
        </w:tc>
      </w:tr>
      <w:tr w:rsidR="00D4072D" w:rsidTr="00174592">
        <w:trPr>
          <w:cantSplit/>
          <w:trHeight w:val="454"/>
          <w:jc w:val="center"/>
          <w:trPrChange w:id="114" w:author="ad" w:date="2024-12-25T17:48:00Z">
            <w:trPr>
              <w:cantSplit/>
              <w:trHeight w:val="454"/>
              <w:jc w:val="center"/>
            </w:trPr>
          </w:trPrChange>
        </w:trPr>
        <w:tc>
          <w:tcPr>
            <w:tcW w:w="713" w:type="dxa"/>
            <w:vMerge/>
            <w:tcBorders>
              <w:top w:val="single" w:sz="4" w:space="0" w:color="auto"/>
              <w:left w:val="single" w:sz="4" w:space="0" w:color="auto"/>
              <w:bottom w:val="single" w:sz="4" w:space="0" w:color="auto"/>
              <w:right w:val="single" w:sz="4" w:space="0" w:color="auto"/>
            </w:tcBorders>
            <w:noWrap/>
            <w:vAlign w:val="center"/>
            <w:tcPrChange w:id="115" w:author="ad" w:date="2024-12-25T17:48:00Z">
              <w:tcPr>
                <w:tcW w:w="713" w:type="dxa"/>
                <w:vMerge/>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8</w:t>
            </w:r>
          </w:p>
        </w:tc>
        <w:tc>
          <w:tcPr>
            <w:tcW w:w="1101" w:type="dxa"/>
            <w:vMerge/>
            <w:tcBorders>
              <w:left w:val="single" w:sz="4" w:space="0" w:color="auto"/>
              <w:right w:val="single" w:sz="4" w:space="0" w:color="auto"/>
            </w:tcBorders>
            <w:noWrap/>
            <w:vAlign w:val="center"/>
            <w:tcPrChange w:id="116" w:author="ad" w:date="2024-12-25T17:48:00Z">
              <w:tcPr>
                <w:tcW w:w="110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90" w:type="dxa"/>
            <w:vMerge/>
            <w:tcBorders>
              <w:left w:val="single" w:sz="4" w:space="0" w:color="auto"/>
              <w:right w:val="single" w:sz="4" w:space="0" w:color="auto"/>
            </w:tcBorders>
            <w:noWrap/>
            <w:vAlign w:val="center"/>
            <w:tcPrChange w:id="117" w:author="ad" w:date="2024-12-25T17:48:00Z">
              <w:tcPr>
                <w:tcW w:w="1290"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51" w:type="dxa"/>
            <w:vMerge/>
            <w:tcBorders>
              <w:left w:val="single" w:sz="4" w:space="0" w:color="auto"/>
              <w:right w:val="single" w:sz="4" w:space="0" w:color="auto"/>
            </w:tcBorders>
            <w:noWrap/>
            <w:vAlign w:val="center"/>
            <w:tcPrChange w:id="118" w:author="ad" w:date="2024-12-25T17:48:00Z">
              <w:tcPr>
                <w:tcW w:w="125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2829" w:type="dxa"/>
            <w:tcBorders>
              <w:top w:val="single" w:sz="4" w:space="0" w:color="auto"/>
              <w:left w:val="single" w:sz="4" w:space="0" w:color="auto"/>
              <w:bottom w:val="single" w:sz="4" w:space="0" w:color="auto"/>
              <w:right w:val="single" w:sz="4" w:space="0" w:color="auto"/>
            </w:tcBorders>
            <w:noWrap/>
            <w:vAlign w:val="center"/>
            <w:tcPrChange w:id="119" w:author="ad" w:date="2024-12-25T17:48:00Z">
              <w:tcPr>
                <w:tcW w:w="2829"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其他厂房（仓库）</w:t>
            </w:r>
          </w:p>
        </w:tc>
        <w:tc>
          <w:tcPr>
            <w:tcW w:w="1946" w:type="dxa"/>
            <w:tcBorders>
              <w:top w:val="single" w:sz="4" w:space="0" w:color="000000"/>
              <w:left w:val="single" w:sz="4" w:space="0" w:color="auto"/>
              <w:bottom w:val="single" w:sz="4" w:space="0" w:color="auto"/>
              <w:right w:val="single" w:sz="4" w:space="0" w:color="auto"/>
            </w:tcBorders>
            <w:noWrap/>
            <w:vAlign w:val="center"/>
            <w:tcPrChange w:id="120" w:author="ad" w:date="2024-12-25T17:48:00Z">
              <w:tcPr>
                <w:tcW w:w="1946" w:type="dxa"/>
                <w:tcBorders>
                  <w:top w:val="single" w:sz="4" w:space="0" w:color="000000"/>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584" w:type="dxa"/>
            <w:tcBorders>
              <w:top w:val="single" w:sz="4" w:space="0" w:color="000000"/>
              <w:left w:val="single" w:sz="4" w:space="0" w:color="auto"/>
              <w:bottom w:val="single" w:sz="4" w:space="0" w:color="000000"/>
              <w:right w:val="single" w:sz="4" w:space="0" w:color="auto"/>
            </w:tcBorders>
            <w:noWrap/>
            <w:vAlign w:val="center"/>
            <w:tcPrChange w:id="121" w:author="ad" w:date="2024-12-25T17:48:00Z">
              <w:tcPr>
                <w:tcW w:w="584" w:type="dxa"/>
                <w:tcBorders>
                  <w:top w:val="single" w:sz="4" w:space="0" w:color="000000"/>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3</w:t>
            </w:r>
          </w:p>
        </w:tc>
      </w:tr>
      <w:tr w:rsidR="00D4072D" w:rsidTr="00174592">
        <w:trPr>
          <w:cantSplit/>
          <w:trHeight w:val="454"/>
          <w:jc w:val="center"/>
          <w:trPrChange w:id="122" w:author="ad" w:date="2024-12-25T17:48:00Z">
            <w:trPr>
              <w:cantSplit/>
              <w:trHeight w:val="454"/>
              <w:jc w:val="center"/>
            </w:trPr>
          </w:trPrChange>
        </w:trPr>
        <w:tc>
          <w:tcPr>
            <w:tcW w:w="713" w:type="dxa"/>
            <w:tcBorders>
              <w:top w:val="single" w:sz="4" w:space="0" w:color="auto"/>
              <w:left w:val="single" w:sz="4" w:space="0" w:color="auto"/>
              <w:bottom w:val="single" w:sz="4" w:space="0" w:color="auto"/>
              <w:right w:val="single" w:sz="4" w:space="0" w:color="auto"/>
            </w:tcBorders>
            <w:noWrap/>
            <w:vAlign w:val="center"/>
            <w:tcPrChange w:id="123" w:author="ad" w:date="2024-12-25T17:48:00Z">
              <w:tcPr>
                <w:tcW w:w="713"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9</w:t>
            </w:r>
          </w:p>
        </w:tc>
        <w:tc>
          <w:tcPr>
            <w:tcW w:w="1101" w:type="dxa"/>
            <w:vMerge/>
            <w:tcBorders>
              <w:left w:val="single" w:sz="4" w:space="0" w:color="auto"/>
              <w:right w:val="single" w:sz="4" w:space="0" w:color="auto"/>
            </w:tcBorders>
            <w:noWrap/>
            <w:vAlign w:val="center"/>
            <w:tcPrChange w:id="124" w:author="ad" w:date="2024-12-25T17:48:00Z">
              <w:tcPr>
                <w:tcW w:w="1101" w:type="dxa"/>
                <w:vMerge/>
                <w:tcBorders>
                  <w:left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90" w:type="dxa"/>
            <w:tcBorders>
              <w:top w:val="single" w:sz="4" w:space="0" w:color="auto"/>
              <w:left w:val="single" w:sz="4" w:space="0" w:color="auto"/>
              <w:bottom w:val="single" w:sz="4" w:space="0" w:color="auto"/>
              <w:right w:val="single" w:sz="4" w:space="0" w:color="auto"/>
            </w:tcBorders>
            <w:noWrap/>
            <w:vAlign w:val="center"/>
            <w:tcPrChange w:id="125" w:author="ad" w:date="2024-12-25T17:48:00Z">
              <w:tcPr>
                <w:tcW w:w="1290"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其他建设工程</w:t>
            </w:r>
          </w:p>
        </w:tc>
        <w:tc>
          <w:tcPr>
            <w:tcW w:w="6026" w:type="dxa"/>
            <w:gridSpan w:val="3"/>
            <w:tcBorders>
              <w:top w:val="single" w:sz="4" w:space="0" w:color="auto"/>
              <w:left w:val="single" w:sz="4" w:space="0" w:color="auto"/>
              <w:bottom w:val="single" w:sz="4" w:space="0" w:color="auto"/>
              <w:right w:val="single" w:sz="4" w:space="0" w:color="auto"/>
            </w:tcBorders>
            <w:noWrap/>
            <w:vAlign w:val="center"/>
            <w:tcPrChange w:id="126" w:author="ad" w:date="2024-12-25T17:48:00Z">
              <w:tcPr>
                <w:tcW w:w="6026" w:type="dxa"/>
                <w:gridSpan w:val="3"/>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584" w:type="dxa"/>
            <w:tcBorders>
              <w:top w:val="single" w:sz="4" w:space="0" w:color="000000"/>
              <w:left w:val="single" w:sz="4" w:space="0" w:color="auto"/>
              <w:bottom w:val="single" w:sz="4" w:space="0" w:color="000000"/>
              <w:right w:val="single" w:sz="4" w:space="0" w:color="auto"/>
            </w:tcBorders>
            <w:noWrap/>
            <w:vAlign w:val="center"/>
            <w:tcPrChange w:id="127" w:author="ad" w:date="2024-12-25T17:48:00Z">
              <w:tcPr>
                <w:tcW w:w="584" w:type="dxa"/>
                <w:tcBorders>
                  <w:top w:val="single" w:sz="4" w:space="0" w:color="000000"/>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2</w:t>
            </w:r>
          </w:p>
        </w:tc>
      </w:tr>
      <w:tr w:rsidR="00D4072D" w:rsidTr="00174592">
        <w:trPr>
          <w:cantSplit/>
          <w:trHeight w:val="454"/>
          <w:jc w:val="center"/>
          <w:trPrChange w:id="128" w:author="ad" w:date="2024-12-25T17:48:00Z">
            <w:trPr>
              <w:cantSplit/>
              <w:trHeight w:val="454"/>
              <w:jc w:val="center"/>
            </w:trPr>
          </w:trPrChange>
        </w:trPr>
        <w:tc>
          <w:tcPr>
            <w:tcW w:w="713" w:type="dxa"/>
            <w:vMerge w:val="restart"/>
            <w:tcBorders>
              <w:top w:val="single" w:sz="4" w:space="0" w:color="auto"/>
              <w:left w:val="single" w:sz="4" w:space="0" w:color="auto"/>
              <w:bottom w:val="single" w:sz="4" w:space="0" w:color="auto"/>
              <w:right w:val="single" w:sz="4" w:space="0" w:color="auto"/>
            </w:tcBorders>
            <w:noWrap/>
            <w:vAlign w:val="center"/>
            <w:tcPrChange w:id="129" w:author="ad" w:date="2024-12-25T17:48:00Z">
              <w:tcPr>
                <w:tcW w:w="713" w:type="dxa"/>
                <w:vMerge w:val="restart"/>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10</w:t>
            </w:r>
          </w:p>
        </w:tc>
        <w:tc>
          <w:tcPr>
            <w:tcW w:w="1101" w:type="dxa"/>
            <w:vMerge w:val="restart"/>
            <w:tcBorders>
              <w:top w:val="single" w:sz="4" w:space="0" w:color="auto"/>
              <w:left w:val="single" w:sz="4" w:space="0" w:color="auto"/>
              <w:right w:val="single" w:sz="4" w:space="0" w:color="auto"/>
            </w:tcBorders>
            <w:noWrap/>
            <w:vAlign w:val="center"/>
            <w:tcPrChange w:id="130" w:author="ad" w:date="2024-12-25T17:48:00Z">
              <w:tcPr>
                <w:tcW w:w="1101" w:type="dxa"/>
                <w:vMerge w:val="restart"/>
                <w:tcBorders>
                  <w:top w:val="single" w:sz="4" w:space="0" w:color="auto"/>
                  <w:left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除建筑工程以外的其他工程行业</w:t>
            </w:r>
          </w:p>
        </w:tc>
        <w:tc>
          <w:tcPr>
            <w:tcW w:w="1290" w:type="dxa"/>
            <w:tcBorders>
              <w:top w:val="single" w:sz="4" w:space="0" w:color="auto"/>
              <w:left w:val="single" w:sz="4" w:space="0" w:color="auto"/>
              <w:bottom w:val="single" w:sz="4" w:space="0" w:color="auto"/>
              <w:right w:val="single" w:sz="4" w:space="0" w:color="auto"/>
            </w:tcBorders>
            <w:noWrap/>
            <w:vAlign w:val="center"/>
            <w:tcPrChange w:id="131" w:author="ad" w:date="2024-12-25T17:48:00Z">
              <w:tcPr>
                <w:tcW w:w="1290"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特殊建设工程</w:t>
            </w:r>
          </w:p>
        </w:tc>
        <w:tc>
          <w:tcPr>
            <w:tcW w:w="6026" w:type="dxa"/>
            <w:gridSpan w:val="3"/>
            <w:tcBorders>
              <w:top w:val="single" w:sz="4" w:space="0" w:color="auto"/>
              <w:left w:val="single" w:sz="4" w:space="0" w:color="auto"/>
              <w:bottom w:val="single" w:sz="4" w:space="0" w:color="auto"/>
              <w:right w:val="single" w:sz="4" w:space="0" w:color="auto"/>
            </w:tcBorders>
            <w:noWrap/>
            <w:vAlign w:val="center"/>
            <w:tcPrChange w:id="132" w:author="ad" w:date="2024-12-25T17:48:00Z">
              <w:tcPr>
                <w:tcW w:w="6026" w:type="dxa"/>
                <w:gridSpan w:val="3"/>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584" w:type="dxa"/>
            <w:tcBorders>
              <w:top w:val="single" w:sz="4" w:space="0" w:color="000000"/>
              <w:left w:val="single" w:sz="4" w:space="0" w:color="auto"/>
              <w:bottom w:val="single" w:sz="4" w:space="0" w:color="000000"/>
              <w:right w:val="single" w:sz="4" w:space="0" w:color="auto"/>
            </w:tcBorders>
            <w:noWrap/>
            <w:vAlign w:val="center"/>
            <w:tcPrChange w:id="133" w:author="ad" w:date="2024-12-25T17:48:00Z">
              <w:tcPr>
                <w:tcW w:w="584" w:type="dxa"/>
                <w:tcBorders>
                  <w:top w:val="single" w:sz="4" w:space="0" w:color="000000"/>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4</w:t>
            </w:r>
          </w:p>
        </w:tc>
      </w:tr>
      <w:tr w:rsidR="00D4072D" w:rsidTr="00174592">
        <w:trPr>
          <w:cantSplit/>
          <w:trHeight w:val="454"/>
          <w:jc w:val="center"/>
          <w:trPrChange w:id="134" w:author="ad" w:date="2024-12-25T17:48:00Z">
            <w:trPr>
              <w:cantSplit/>
              <w:trHeight w:val="454"/>
              <w:jc w:val="center"/>
            </w:trPr>
          </w:trPrChange>
        </w:trPr>
        <w:tc>
          <w:tcPr>
            <w:tcW w:w="713" w:type="dxa"/>
            <w:vMerge/>
            <w:tcBorders>
              <w:top w:val="single" w:sz="4" w:space="0" w:color="auto"/>
              <w:left w:val="single" w:sz="4" w:space="0" w:color="auto"/>
              <w:bottom w:val="single" w:sz="4" w:space="0" w:color="auto"/>
              <w:right w:val="single" w:sz="4" w:space="0" w:color="auto"/>
            </w:tcBorders>
            <w:noWrap/>
            <w:vAlign w:val="center"/>
            <w:tcPrChange w:id="135" w:author="ad" w:date="2024-12-25T17:48:00Z">
              <w:tcPr>
                <w:tcW w:w="713" w:type="dxa"/>
                <w:vMerge/>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11</w:t>
            </w:r>
          </w:p>
        </w:tc>
        <w:tc>
          <w:tcPr>
            <w:tcW w:w="1101" w:type="dxa"/>
            <w:vMerge/>
            <w:tcBorders>
              <w:left w:val="single" w:sz="4" w:space="0" w:color="auto"/>
              <w:bottom w:val="single" w:sz="4" w:space="0" w:color="auto"/>
              <w:right w:val="single" w:sz="4" w:space="0" w:color="auto"/>
            </w:tcBorders>
            <w:noWrap/>
            <w:vAlign w:val="center"/>
            <w:tcPrChange w:id="136" w:author="ad" w:date="2024-12-25T17:48:00Z">
              <w:tcPr>
                <w:tcW w:w="1101" w:type="dxa"/>
                <w:vMerge/>
                <w:tcBorders>
                  <w:left w:val="single" w:sz="4" w:space="0" w:color="auto"/>
                  <w:bottom w:val="single" w:sz="4" w:space="0" w:color="auto"/>
                  <w:right w:val="single" w:sz="4" w:space="0" w:color="auto"/>
                </w:tcBorders>
                <w:noWrap/>
                <w:vAlign w:val="center"/>
              </w:tcPr>
            </w:tcPrChange>
          </w:tcPr>
          <w:p w:rsidR="00D4072D" w:rsidRDefault="00D4072D">
            <w:pPr>
              <w:spacing w:line="300" w:lineRule="exact"/>
              <w:jc w:val="center"/>
              <w:rPr>
                <w:rFonts w:ascii="仿宋_GB2312" w:eastAsia="仿宋_GB2312" w:hAnsi="仿宋_GB2312" w:cs="仿宋_GB2312"/>
                <w:sz w:val="21"/>
                <w:szCs w:val="21"/>
              </w:rPr>
            </w:pPr>
          </w:p>
        </w:tc>
        <w:tc>
          <w:tcPr>
            <w:tcW w:w="1290" w:type="dxa"/>
            <w:tcBorders>
              <w:top w:val="single" w:sz="4" w:space="0" w:color="auto"/>
              <w:left w:val="single" w:sz="4" w:space="0" w:color="auto"/>
              <w:bottom w:val="single" w:sz="4" w:space="0" w:color="auto"/>
              <w:right w:val="single" w:sz="4" w:space="0" w:color="auto"/>
            </w:tcBorders>
            <w:noWrap/>
            <w:vAlign w:val="center"/>
            <w:tcPrChange w:id="137" w:author="ad" w:date="2024-12-25T17:48:00Z">
              <w:tcPr>
                <w:tcW w:w="1290" w:type="dxa"/>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其他建设工程</w:t>
            </w:r>
          </w:p>
        </w:tc>
        <w:tc>
          <w:tcPr>
            <w:tcW w:w="6026" w:type="dxa"/>
            <w:gridSpan w:val="3"/>
            <w:tcBorders>
              <w:top w:val="single" w:sz="4" w:space="0" w:color="auto"/>
              <w:left w:val="single" w:sz="4" w:space="0" w:color="auto"/>
              <w:bottom w:val="single" w:sz="4" w:space="0" w:color="auto"/>
              <w:right w:val="single" w:sz="4" w:space="0" w:color="auto"/>
            </w:tcBorders>
            <w:noWrap/>
            <w:vAlign w:val="center"/>
            <w:tcPrChange w:id="138" w:author="ad" w:date="2024-12-25T17:48:00Z">
              <w:tcPr>
                <w:tcW w:w="6026" w:type="dxa"/>
                <w:gridSpan w:val="3"/>
                <w:tcBorders>
                  <w:top w:val="single" w:sz="4" w:space="0" w:color="auto"/>
                  <w:left w:val="single" w:sz="4" w:space="0" w:color="auto"/>
                  <w:bottom w:val="single" w:sz="4" w:space="0" w:color="auto"/>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w:t>
            </w:r>
          </w:p>
        </w:tc>
        <w:tc>
          <w:tcPr>
            <w:tcW w:w="584" w:type="dxa"/>
            <w:tcBorders>
              <w:top w:val="single" w:sz="4" w:space="0" w:color="000000"/>
              <w:left w:val="single" w:sz="4" w:space="0" w:color="auto"/>
              <w:bottom w:val="single" w:sz="4" w:space="0" w:color="000000"/>
              <w:right w:val="single" w:sz="4" w:space="0" w:color="auto"/>
            </w:tcBorders>
            <w:noWrap/>
            <w:vAlign w:val="center"/>
            <w:tcPrChange w:id="139" w:author="ad" w:date="2024-12-25T17:48:00Z">
              <w:tcPr>
                <w:tcW w:w="584" w:type="dxa"/>
                <w:tcBorders>
                  <w:top w:val="single" w:sz="4" w:space="0" w:color="000000"/>
                  <w:left w:val="single" w:sz="4" w:space="0" w:color="auto"/>
                  <w:bottom w:val="single" w:sz="4" w:space="0" w:color="000000"/>
                  <w:right w:val="single" w:sz="4" w:space="0" w:color="auto"/>
                </w:tcBorders>
                <w:noWrap/>
                <w:vAlign w:val="center"/>
              </w:tcPr>
            </w:tcPrChange>
          </w:tcPr>
          <w:p w:rsidR="00D4072D" w:rsidRDefault="00174592">
            <w:pPr>
              <w:spacing w:line="300" w:lineRule="exact"/>
              <w:jc w:val="center"/>
              <w:rPr>
                <w:rFonts w:ascii="仿宋_GB2312" w:eastAsia="仿宋_GB2312" w:hAnsi="仿宋_GB2312" w:cs="仿宋_GB2312"/>
                <w:sz w:val="21"/>
                <w:szCs w:val="21"/>
              </w:rPr>
            </w:pPr>
            <w:r>
              <w:rPr>
                <w:rFonts w:ascii="仿宋_GB2312" w:eastAsia="仿宋_GB2312" w:hAnsi="仿宋_GB2312" w:cs="仿宋_GB2312" w:hint="eastAsia"/>
                <w:sz w:val="21"/>
                <w:szCs w:val="21"/>
              </w:rPr>
              <w:t>2</w:t>
            </w:r>
          </w:p>
        </w:tc>
      </w:tr>
      <w:tr w:rsidR="00D4072D" w:rsidTr="00174592">
        <w:trPr>
          <w:cantSplit/>
          <w:trHeight w:val="454"/>
          <w:jc w:val="center"/>
          <w:trPrChange w:id="140" w:author="ad" w:date="2024-12-25T17:48:00Z">
            <w:trPr>
              <w:cantSplit/>
              <w:trHeight w:val="454"/>
              <w:jc w:val="center"/>
            </w:trPr>
          </w:trPrChange>
        </w:trPr>
        <w:tc>
          <w:tcPr>
            <w:tcW w:w="9714" w:type="dxa"/>
            <w:gridSpan w:val="7"/>
            <w:tcBorders>
              <w:top w:val="single" w:sz="4" w:space="0" w:color="auto"/>
              <w:left w:val="single" w:sz="4" w:space="0" w:color="auto"/>
              <w:bottom w:val="single" w:sz="4" w:space="0" w:color="000000"/>
              <w:right w:val="single" w:sz="4" w:space="0" w:color="auto"/>
            </w:tcBorders>
            <w:noWrap/>
            <w:vAlign w:val="center"/>
            <w:tcPrChange w:id="141" w:author="ad" w:date="2024-12-25T17:48:00Z">
              <w:tcPr>
                <w:tcW w:w="9714" w:type="dxa"/>
                <w:gridSpan w:val="7"/>
                <w:tcBorders>
                  <w:top w:val="single" w:sz="4" w:space="0" w:color="auto"/>
                  <w:left w:val="single" w:sz="4" w:space="0" w:color="auto"/>
                  <w:bottom w:val="single" w:sz="4" w:space="0" w:color="000000"/>
                  <w:right w:val="single" w:sz="4" w:space="0" w:color="auto"/>
                </w:tcBorders>
                <w:noWrap/>
                <w:vAlign w:val="center"/>
              </w:tcPr>
            </w:tcPrChange>
          </w:tcPr>
          <w:p w:rsidR="00D4072D" w:rsidRDefault="00174592">
            <w:pPr>
              <w:spacing w:line="300" w:lineRule="exact"/>
              <w:jc w:val="left"/>
              <w:rPr>
                <w:rFonts w:ascii="仿宋_GB2312" w:eastAsia="仿宋_GB2312" w:hAnsi="仿宋_GB2312" w:cs="仿宋_GB2312"/>
                <w:sz w:val="21"/>
                <w:szCs w:val="21"/>
              </w:rPr>
            </w:pPr>
            <w:r>
              <w:rPr>
                <w:rFonts w:ascii="仿宋_GB2312" w:eastAsia="仿宋_GB2312" w:hAnsi="仿宋_GB2312" w:cs="仿宋_GB2312" w:hint="eastAsia"/>
                <w:sz w:val="21"/>
                <w:szCs w:val="21"/>
              </w:rPr>
              <w:t>备注：</w:t>
            </w:r>
          </w:p>
          <w:p w:rsidR="00D4072D" w:rsidRDefault="00174592">
            <w:pPr>
              <w:spacing w:line="300" w:lineRule="exact"/>
              <w:ind w:firstLineChars="200" w:firstLine="412"/>
              <w:jc w:val="left"/>
              <w:rPr>
                <w:rFonts w:ascii="仿宋_GB2312" w:eastAsia="仿宋_GB2312" w:hAnsi="仿宋_GB2312" w:cs="仿宋_GB2312"/>
                <w:sz w:val="21"/>
                <w:szCs w:val="21"/>
              </w:rPr>
            </w:pPr>
            <w:r>
              <w:rPr>
                <w:rFonts w:ascii="仿宋_GB2312" w:eastAsia="仿宋_GB2312" w:hAnsi="仿宋_GB2312" w:cs="仿宋_GB2312" w:hint="eastAsia"/>
                <w:sz w:val="21"/>
                <w:szCs w:val="21"/>
              </w:rPr>
              <w:t>1.</w:t>
            </w:r>
            <w:r>
              <w:rPr>
                <w:rFonts w:ascii="仿宋_GB2312" w:eastAsia="仿宋_GB2312" w:hAnsi="仿宋_GB2312" w:cs="仿宋_GB2312" w:hint="eastAsia"/>
                <w:sz w:val="21"/>
                <w:szCs w:val="21"/>
              </w:rPr>
              <w:t>工程行业分类根据《福建省住房和城乡建设厅</w:t>
            </w:r>
            <w:r>
              <w:rPr>
                <w:rFonts w:ascii="仿宋_GB2312" w:eastAsia="仿宋_GB2312" w:hAnsi="仿宋_GB2312" w:cs="仿宋_GB2312" w:hint="eastAsia"/>
                <w:sz w:val="21"/>
                <w:szCs w:val="21"/>
              </w:rPr>
              <w:t xml:space="preserve"> </w:t>
            </w:r>
            <w:r>
              <w:rPr>
                <w:rFonts w:ascii="仿宋_GB2312" w:eastAsia="仿宋_GB2312" w:hAnsi="仿宋_GB2312" w:cs="仿宋_GB2312" w:hint="eastAsia"/>
                <w:sz w:val="21"/>
                <w:szCs w:val="21"/>
              </w:rPr>
              <w:t>福建省工程建设项目审批制度改革领导小组办公室关于建设项目审批制度改革领导小组办公室关于建设工程消防审验增加工程行业分类信息数据的通知》（闽建消函〔</w:t>
            </w:r>
            <w:r>
              <w:rPr>
                <w:rFonts w:ascii="仿宋_GB2312" w:eastAsia="仿宋_GB2312" w:hAnsi="仿宋_GB2312" w:cs="仿宋_GB2312" w:hint="eastAsia"/>
                <w:sz w:val="21"/>
                <w:szCs w:val="21"/>
              </w:rPr>
              <w:t>2023</w:t>
            </w:r>
            <w:r>
              <w:rPr>
                <w:rFonts w:ascii="仿宋_GB2312" w:eastAsia="仿宋_GB2312" w:hAnsi="仿宋_GB2312" w:cs="仿宋_GB2312" w:hint="eastAsia"/>
                <w:sz w:val="21"/>
                <w:szCs w:val="21"/>
              </w:rPr>
              <w:t>〕</w:t>
            </w:r>
            <w:r>
              <w:rPr>
                <w:rFonts w:ascii="仿宋_GB2312" w:eastAsia="仿宋_GB2312" w:hAnsi="仿宋_GB2312" w:cs="仿宋_GB2312" w:hint="eastAsia"/>
                <w:sz w:val="21"/>
                <w:szCs w:val="21"/>
              </w:rPr>
              <w:t>20</w:t>
            </w:r>
            <w:r>
              <w:rPr>
                <w:rFonts w:ascii="仿宋_GB2312" w:eastAsia="仿宋_GB2312" w:hAnsi="仿宋_GB2312" w:cs="仿宋_GB2312" w:hint="eastAsia"/>
                <w:sz w:val="21"/>
                <w:szCs w:val="21"/>
              </w:rPr>
              <w:t>号）进行认定。</w:t>
            </w:r>
          </w:p>
          <w:p w:rsidR="00D4072D" w:rsidRDefault="00174592">
            <w:pPr>
              <w:spacing w:line="300" w:lineRule="exact"/>
              <w:ind w:firstLineChars="200" w:firstLine="412"/>
              <w:jc w:val="left"/>
              <w:rPr>
                <w:rFonts w:ascii="仿宋_GB2312" w:eastAsia="仿宋_GB2312" w:hAnsi="仿宋_GB2312" w:cs="仿宋_GB2312"/>
                <w:sz w:val="21"/>
                <w:szCs w:val="21"/>
              </w:rPr>
            </w:pPr>
            <w:r>
              <w:rPr>
                <w:rFonts w:ascii="仿宋_GB2312" w:eastAsia="仿宋_GB2312" w:hAnsi="仿宋_GB2312" w:cs="仿宋_GB2312" w:hint="eastAsia"/>
                <w:sz w:val="21"/>
                <w:szCs w:val="21"/>
              </w:rPr>
              <w:t>2.</w:t>
            </w:r>
            <w:r>
              <w:rPr>
                <w:rFonts w:ascii="仿宋_GB2312" w:eastAsia="仿宋_GB2312" w:hAnsi="仿宋_GB2312" w:cs="仿宋_GB2312" w:hint="eastAsia"/>
                <w:sz w:val="21"/>
                <w:szCs w:val="21"/>
              </w:rPr>
              <w:t>项目中若存在不同权重的建筑单体，项目权重按照权重最高的建筑单体认定。</w:t>
            </w:r>
          </w:p>
        </w:tc>
      </w:tr>
    </w:tbl>
    <w:p w:rsidR="00D4072D" w:rsidRDefault="00D4072D">
      <w:pPr>
        <w:spacing w:line="600" w:lineRule="exact"/>
        <w:rPr>
          <w:rFonts w:ascii="方正小标宋简体" w:eastAsia="方正小标宋简体" w:hAnsi="方正小标宋简体" w:cs="方正小标宋简体"/>
          <w:sz w:val="36"/>
          <w:szCs w:val="36"/>
        </w:rPr>
      </w:pPr>
    </w:p>
    <w:p w:rsidR="00D4072D" w:rsidRDefault="00D4072D">
      <w:pPr>
        <w:spacing w:line="600" w:lineRule="exact"/>
        <w:jc w:val="left"/>
        <w:rPr>
          <w:rFonts w:ascii="黑体" w:eastAsia="黑体" w:hAnsi="黑体" w:cs="黑体"/>
          <w:szCs w:val="40"/>
        </w:rPr>
      </w:pPr>
    </w:p>
    <w:p w:rsidR="00D4072D" w:rsidRDefault="00D4072D">
      <w:pPr>
        <w:widowControl/>
        <w:spacing w:line="330" w:lineRule="exact"/>
        <w:jc w:val="left"/>
        <w:textAlignment w:val="bottom"/>
        <w:rPr>
          <w:rFonts w:ascii="黑体" w:eastAsia="黑体" w:hAnsi="宋体" w:cs="黑体"/>
          <w:kern w:val="0"/>
          <w:sz w:val="24"/>
          <w:szCs w:val="24"/>
          <w:lang w:bidi="ar"/>
        </w:rPr>
      </w:pPr>
    </w:p>
    <w:p w:rsidR="00D4072D" w:rsidRDefault="00D4072D">
      <w:pPr>
        <w:widowControl/>
        <w:spacing w:line="330" w:lineRule="exact"/>
        <w:jc w:val="left"/>
        <w:textAlignment w:val="bottom"/>
        <w:rPr>
          <w:rFonts w:ascii="黑体" w:eastAsia="黑体" w:hAnsi="宋体" w:cs="黑体"/>
          <w:kern w:val="0"/>
          <w:sz w:val="24"/>
          <w:szCs w:val="24"/>
          <w:lang w:bidi="ar"/>
        </w:rPr>
      </w:pPr>
    </w:p>
    <w:p w:rsidR="00D4072D" w:rsidRDefault="00D4072D">
      <w:pPr>
        <w:widowControl/>
        <w:spacing w:line="330" w:lineRule="exact"/>
        <w:jc w:val="left"/>
        <w:textAlignment w:val="bottom"/>
        <w:rPr>
          <w:rFonts w:ascii="黑体" w:eastAsia="黑体" w:hAnsi="宋体" w:cs="黑体"/>
          <w:kern w:val="0"/>
          <w:sz w:val="24"/>
          <w:szCs w:val="24"/>
          <w:lang w:bidi="ar"/>
        </w:rPr>
      </w:pPr>
    </w:p>
    <w:p w:rsidR="00D4072D" w:rsidRDefault="00D4072D">
      <w:pPr>
        <w:widowControl/>
        <w:spacing w:line="330" w:lineRule="exact"/>
        <w:jc w:val="left"/>
        <w:textAlignment w:val="bottom"/>
        <w:rPr>
          <w:rFonts w:ascii="黑体" w:eastAsia="黑体" w:hAnsi="宋体" w:cs="黑体"/>
          <w:kern w:val="0"/>
          <w:sz w:val="24"/>
          <w:szCs w:val="24"/>
          <w:lang w:bidi="ar"/>
        </w:rPr>
      </w:pPr>
    </w:p>
    <w:tbl>
      <w:tblPr>
        <w:tblW w:w="9723" w:type="dxa"/>
        <w:tblInd w:w="93" w:type="dxa"/>
        <w:tblLayout w:type="fixed"/>
        <w:tblLook w:val="04A0" w:firstRow="1" w:lastRow="0" w:firstColumn="1" w:lastColumn="0" w:noHBand="0" w:noVBand="1"/>
      </w:tblPr>
      <w:tblGrid>
        <w:gridCol w:w="9723"/>
      </w:tblGrid>
      <w:tr w:rsidR="00D4072D">
        <w:trPr>
          <w:trHeight w:val="285"/>
        </w:trPr>
        <w:tc>
          <w:tcPr>
            <w:tcW w:w="9723" w:type="dxa"/>
            <w:tcBorders>
              <w:top w:val="nil"/>
              <w:left w:val="nil"/>
              <w:bottom w:val="nil"/>
              <w:right w:val="nil"/>
            </w:tcBorders>
            <w:shd w:val="clear" w:color="auto" w:fill="FFFFFF"/>
            <w:vAlign w:val="center"/>
          </w:tcPr>
          <w:p w:rsidR="00D4072D" w:rsidRDefault="00174592">
            <w:pPr>
              <w:widowControl/>
              <w:spacing w:line="560" w:lineRule="exact"/>
              <w:jc w:val="left"/>
              <w:textAlignment w:val="center"/>
              <w:rPr>
                <w:rFonts w:ascii="黑体" w:eastAsia="黑体" w:hAnsi="宋体" w:cs="黑体"/>
                <w:b/>
                <w:bCs/>
                <w:sz w:val="24"/>
                <w:szCs w:val="24"/>
              </w:rPr>
            </w:pPr>
            <w:r>
              <w:rPr>
                <w:rFonts w:ascii="黑体" w:eastAsia="黑体" w:hAnsi="黑体" w:cs="黑体" w:hint="eastAsia"/>
              </w:rPr>
              <w:t>附件</w:t>
            </w:r>
            <w:r>
              <w:rPr>
                <w:rFonts w:ascii="黑体" w:eastAsia="黑体" w:hAnsi="黑体" w:cs="黑体" w:hint="eastAsia"/>
              </w:rPr>
              <w:t>4</w:t>
            </w:r>
          </w:p>
        </w:tc>
      </w:tr>
      <w:tr w:rsidR="00D4072D">
        <w:trPr>
          <w:trHeight w:val="405"/>
        </w:trPr>
        <w:tc>
          <w:tcPr>
            <w:tcW w:w="9723" w:type="dxa"/>
            <w:tcBorders>
              <w:top w:val="nil"/>
              <w:left w:val="nil"/>
              <w:bottom w:val="nil"/>
              <w:right w:val="nil"/>
            </w:tcBorders>
            <w:shd w:val="clear" w:color="auto" w:fill="FFFFFF"/>
            <w:vAlign w:val="center"/>
          </w:tcPr>
          <w:p w:rsidR="00D4072D" w:rsidRDefault="00174592">
            <w:pPr>
              <w:widowControl/>
              <w:spacing w:line="560" w:lineRule="exact"/>
              <w:jc w:val="center"/>
              <w:textAlignment w:val="center"/>
              <w:rPr>
                <w:rFonts w:ascii="方正小标宋简体" w:eastAsia="方正小标宋简体" w:hAnsi="方正小标宋简体" w:cs="方正小标宋简体"/>
                <w:kern w:val="0"/>
                <w:sz w:val="36"/>
                <w:szCs w:val="36"/>
                <w:lang w:bidi="ar"/>
              </w:rPr>
            </w:pPr>
            <w:r>
              <w:rPr>
                <w:rFonts w:ascii="方正小标宋简体" w:eastAsia="方正小标宋简体" w:hAnsi="方正小标宋简体" w:cs="方正小标宋简体" w:hint="eastAsia"/>
                <w:kern w:val="0"/>
                <w:sz w:val="36"/>
                <w:szCs w:val="36"/>
                <w:lang w:bidi="ar"/>
              </w:rPr>
              <w:t>厦门市建设工程竣工验收消防查验技术服务机构</w:t>
            </w:r>
          </w:p>
          <w:p w:rsidR="00D4072D" w:rsidRDefault="00174592">
            <w:pPr>
              <w:widowControl/>
              <w:spacing w:line="560" w:lineRule="exact"/>
              <w:jc w:val="center"/>
              <w:textAlignment w:val="center"/>
              <w:rPr>
                <w:rFonts w:ascii="华文中宋" w:eastAsia="华文中宋" w:hAnsi="华文中宋" w:cs="华文中宋"/>
                <w:b/>
                <w:bCs/>
                <w:sz w:val="28"/>
                <w:szCs w:val="28"/>
              </w:rPr>
            </w:pPr>
            <w:r>
              <w:rPr>
                <w:rFonts w:ascii="方正小标宋简体" w:eastAsia="方正小标宋简体" w:hAnsi="方正小标宋简体" w:cs="方正小标宋简体" w:hint="eastAsia"/>
                <w:kern w:val="0"/>
                <w:sz w:val="36"/>
                <w:szCs w:val="36"/>
                <w:lang w:bidi="ar"/>
              </w:rPr>
              <w:t>信用评价标准</w:t>
            </w:r>
          </w:p>
        </w:tc>
      </w:tr>
    </w:tbl>
    <w:p w:rsidR="00D4072D" w:rsidRDefault="00174592">
      <w:pPr>
        <w:spacing w:line="560" w:lineRule="exact"/>
        <w:jc w:val="center"/>
        <w:rPr>
          <w:rFonts w:ascii="黑体" w:eastAsia="黑体" w:hAnsi="宋体" w:cs="黑体"/>
          <w:kern w:val="0"/>
          <w:lang w:bidi="ar"/>
        </w:rPr>
      </w:pPr>
      <w:r>
        <w:rPr>
          <w:rFonts w:ascii="仿宋_GB2312" w:eastAsia="仿宋_GB2312" w:hAnsi="仿宋_GB2312" w:cs="仿宋_GB2312" w:hint="eastAsia"/>
          <w:kern w:val="0"/>
          <w:shd w:val="clear" w:color="auto" w:fill="FFFFFF"/>
          <w:lang w:bidi="ar"/>
        </w:rPr>
        <w:t>（</w:t>
      </w:r>
      <w:r>
        <w:rPr>
          <w:rFonts w:ascii="仿宋_GB2312" w:eastAsia="仿宋_GB2312" w:hAnsi="仿宋_GB2312" w:cs="仿宋_GB2312" w:hint="eastAsia"/>
          <w:kern w:val="0"/>
          <w:lang w:bidi="ar"/>
        </w:rPr>
        <w:t>信用监管行为</w:t>
      </w:r>
      <w:r>
        <w:rPr>
          <w:rFonts w:ascii="仿宋_GB2312" w:eastAsia="仿宋_GB2312" w:hAnsi="仿宋_GB2312" w:cs="仿宋_GB2312" w:hint="eastAsia"/>
          <w:kern w:val="0"/>
          <w:lang w:bidi="ar"/>
        </w:rPr>
        <w:t>C</w:t>
      </w:r>
      <w:r>
        <w:rPr>
          <w:rFonts w:ascii="仿宋_GB2312" w:eastAsia="仿宋_GB2312" w:hAnsi="仿宋_GB2312" w:cs="仿宋_GB2312" w:hint="eastAsia"/>
          <w:kern w:val="0"/>
          <w:lang w:bidi="ar"/>
        </w:rPr>
        <w:t>类（</w:t>
      </w:r>
      <w:r>
        <w:rPr>
          <w:rFonts w:ascii="仿宋_GB2312" w:eastAsia="仿宋_GB2312" w:hAnsi="仿宋_GB2312" w:cs="仿宋_GB2312" w:hint="eastAsia"/>
          <w:kern w:val="0"/>
          <w:lang w:bidi="ar"/>
        </w:rPr>
        <w:t>T</w:t>
      </w:r>
      <w:r>
        <w:rPr>
          <w:rFonts w:ascii="仿宋_GB2312" w:eastAsia="仿宋_GB2312" w:hAnsi="仿宋_GB2312" w:cs="仿宋_GB2312" w:hint="eastAsia"/>
          <w:kern w:val="0"/>
          <w:lang w:bidi="ar"/>
        </w:rPr>
        <w:t>）</w:t>
      </w:r>
      <w:r>
        <w:rPr>
          <w:rFonts w:ascii="仿宋_GB2312" w:eastAsia="仿宋_GB2312" w:hAnsi="仿宋_GB2312" w:cs="仿宋_GB2312" w:hint="eastAsia"/>
          <w:kern w:val="0"/>
          <w:shd w:val="clear" w:color="auto" w:fill="FFFFFF"/>
          <w:lang w:bidi="ar"/>
        </w:rPr>
        <w:t>）</w:t>
      </w:r>
    </w:p>
    <w:tbl>
      <w:tblPr>
        <w:tblW w:w="9743" w:type="dxa"/>
        <w:tblInd w:w="93" w:type="dxa"/>
        <w:tblLayout w:type="fixed"/>
        <w:tblLook w:val="04A0" w:firstRow="1" w:lastRow="0" w:firstColumn="1" w:lastColumn="0" w:noHBand="0" w:noVBand="1"/>
      </w:tblPr>
      <w:tblGrid>
        <w:gridCol w:w="1104"/>
        <w:gridCol w:w="708"/>
        <w:gridCol w:w="3944"/>
        <w:gridCol w:w="1105"/>
        <w:gridCol w:w="2090"/>
        <w:gridCol w:w="792"/>
      </w:tblGrid>
      <w:tr w:rsidR="00D4072D">
        <w:trPr>
          <w:trHeight w:val="480"/>
        </w:trPr>
        <w:tc>
          <w:tcPr>
            <w:tcW w:w="1104"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kern w:val="0"/>
                <w:sz w:val="24"/>
                <w:szCs w:val="24"/>
                <w:lang w:bidi="ar"/>
              </w:rPr>
            </w:pPr>
            <w:r>
              <w:rPr>
                <w:rFonts w:ascii="黑体" w:eastAsia="黑体" w:hAnsi="黑体" w:cs="黑体" w:hint="eastAsia"/>
                <w:kern w:val="0"/>
                <w:sz w:val="24"/>
                <w:szCs w:val="24"/>
                <w:lang w:bidi="ar"/>
              </w:rPr>
              <w:lastRenderedPageBreak/>
              <w:t>行为</w:t>
            </w:r>
          </w:p>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主体</w:t>
            </w:r>
          </w:p>
        </w:tc>
        <w:tc>
          <w:tcPr>
            <w:tcW w:w="708"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编号</w:t>
            </w:r>
          </w:p>
        </w:tc>
        <w:tc>
          <w:tcPr>
            <w:tcW w:w="3944"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信用监管行为</w:t>
            </w:r>
          </w:p>
        </w:tc>
        <w:tc>
          <w:tcPr>
            <w:tcW w:w="110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kern w:val="0"/>
                <w:sz w:val="24"/>
                <w:szCs w:val="24"/>
                <w:lang w:bidi="ar"/>
              </w:rPr>
            </w:pPr>
            <w:r>
              <w:rPr>
                <w:rFonts w:ascii="黑体" w:eastAsia="黑体" w:hAnsi="黑体" w:cs="黑体" w:hint="eastAsia"/>
                <w:kern w:val="0"/>
                <w:sz w:val="24"/>
                <w:szCs w:val="24"/>
                <w:lang w:bidi="ar"/>
              </w:rPr>
              <w:t>记录</w:t>
            </w:r>
          </w:p>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档次</w:t>
            </w:r>
          </w:p>
        </w:tc>
        <w:tc>
          <w:tcPr>
            <w:tcW w:w="20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记录单位</w:t>
            </w:r>
          </w:p>
        </w:tc>
        <w:tc>
          <w:tcPr>
            <w:tcW w:w="792"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备注</w:t>
            </w:r>
          </w:p>
        </w:tc>
      </w:tr>
      <w:tr w:rsidR="00D4072D">
        <w:trPr>
          <w:trHeight w:val="540"/>
        </w:trPr>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新宋体" w:eastAsia="新宋体" w:hAnsi="新宋体" w:cs="新宋体"/>
                <w:sz w:val="21"/>
                <w:szCs w:val="21"/>
              </w:rPr>
            </w:pPr>
            <w:r>
              <w:rPr>
                <w:rFonts w:ascii="仿宋_GB2312" w:eastAsia="仿宋_GB2312" w:hAnsi="仿宋_GB2312" w:cs="仿宋_GB2312" w:hint="eastAsia"/>
                <w:kern w:val="0"/>
                <w:sz w:val="21"/>
                <w:szCs w:val="21"/>
                <w:lang w:bidi="ar"/>
              </w:rPr>
              <w:t>查验服务机构</w:t>
            </w:r>
          </w:p>
        </w:tc>
        <w:tc>
          <w:tcPr>
            <w:tcW w:w="708"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1</w:t>
            </w:r>
          </w:p>
        </w:tc>
        <w:tc>
          <w:tcPr>
            <w:tcW w:w="3944"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查</w:t>
            </w:r>
            <w:r>
              <w:rPr>
                <w:rFonts w:ascii="仿宋_GB2312" w:eastAsia="仿宋_GB2312" w:hAnsi="仿宋_GB2312" w:cs="仿宋_GB2312" w:hint="eastAsia"/>
                <w:kern w:val="0"/>
                <w:sz w:val="21"/>
                <w:szCs w:val="21"/>
                <w:lang w:bidi="ar"/>
              </w:rPr>
              <w:t>验服务机构受到国家级政府部门奖励、奖项、表彰、表扬的，与消防技术服务直接相关或产生较大经济社会效益的。</w:t>
            </w:r>
          </w:p>
        </w:tc>
        <w:tc>
          <w:tcPr>
            <w:tcW w:w="110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C1</w:t>
            </w:r>
          </w:p>
        </w:tc>
        <w:tc>
          <w:tcPr>
            <w:tcW w:w="20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市、区住建行政主管部门</w:t>
            </w:r>
          </w:p>
        </w:tc>
        <w:tc>
          <w:tcPr>
            <w:tcW w:w="792"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1104"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新宋体" w:eastAsia="新宋体" w:hAnsi="新宋体" w:cs="新宋体"/>
                <w:sz w:val="21"/>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2</w:t>
            </w:r>
          </w:p>
        </w:tc>
        <w:tc>
          <w:tcPr>
            <w:tcW w:w="3944"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查</w:t>
            </w:r>
            <w:r>
              <w:rPr>
                <w:rFonts w:ascii="仿宋_GB2312" w:eastAsia="仿宋_GB2312" w:hAnsi="仿宋_GB2312" w:cs="仿宋_GB2312" w:hint="eastAsia"/>
                <w:kern w:val="0"/>
                <w:sz w:val="21"/>
                <w:szCs w:val="21"/>
                <w:lang w:bidi="ar"/>
              </w:rPr>
              <w:t>验服务机构受到省级政府部门奖励、奖项、表彰、表扬的，与消防技术服务直接相关或产生较大经济社会效益的。</w:t>
            </w:r>
          </w:p>
        </w:tc>
        <w:tc>
          <w:tcPr>
            <w:tcW w:w="110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C2</w:t>
            </w:r>
          </w:p>
        </w:tc>
        <w:tc>
          <w:tcPr>
            <w:tcW w:w="20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市、区住建行政主管部门</w:t>
            </w:r>
          </w:p>
        </w:tc>
        <w:tc>
          <w:tcPr>
            <w:tcW w:w="792"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1104"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新宋体" w:eastAsia="新宋体" w:hAnsi="新宋体" w:cs="新宋体"/>
                <w:sz w:val="21"/>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3</w:t>
            </w:r>
          </w:p>
        </w:tc>
        <w:tc>
          <w:tcPr>
            <w:tcW w:w="3944"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查</w:t>
            </w:r>
            <w:r>
              <w:rPr>
                <w:rFonts w:ascii="仿宋_GB2312" w:eastAsia="仿宋_GB2312" w:hAnsi="仿宋_GB2312" w:cs="仿宋_GB2312" w:hint="eastAsia"/>
                <w:kern w:val="0"/>
                <w:sz w:val="21"/>
                <w:szCs w:val="21"/>
                <w:lang w:bidi="ar"/>
              </w:rPr>
              <w:t>验服务机构受到市级政府部门奖励、奖项、表彰、表扬的，与消防技术服务直接相关或产生较大经济社会效益的。</w:t>
            </w:r>
          </w:p>
        </w:tc>
        <w:tc>
          <w:tcPr>
            <w:tcW w:w="110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C3</w:t>
            </w:r>
          </w:p>
        </w:tc>
        <w:tc>
          <w:tcPr>
            <w:tcW w:w="20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市、区住建行政主管部门</w:t>
            </w:r>
          </w:p>
        </w:tc>
        <w:tc>
          <w:tcPr>
            <w:tcW w:w="792"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1104"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新宋体" w:eastAsia="新宋体" w:hAnsi="新宋体" w:cs="新宋体"/>
                <w:sz w:val="21"/>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4</w:t>
            </w:r>
          </w:p>
        </w:tc>
        <w:tc>
          <w:tcPr>
            <w:tcW w:w="3944"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查验服务机构协助配合市住建行政主管部门参与</w:t>
            </w:r>
            <w:r>
              <w:rPr>
                <w:rStyle w:val="font151"/>
                <w:rFonts w:ascii="仿宋_GB2312" w:eastAsia="仿宋_GB2312" w:hAnsi="仿宋_GB2312" w:cs="仿宋_GB2312" w:hint="eastAsia"/>
                <w:color w:val="auto"/>
                <w:lang w:bidi="ar"/>
              </w:rPr>
              <w:t>消防审验</w:t>
            </w:r>
            <w:r>
              <w:rPr>
                <w:rStyle w:val="font71"/>
                <w:rFonts w:ascii="仿宋_GB2312" w:eastAsia="仿宋_GB2312" w:hAnsi="仿宋_GB2312" w:cs="仿宋_GB2312"/>
                <w:color w:val="auto"/>
                <w:lang w:bidi="ar"/>
              </w:rPr>
              <w:t>政策制定</w:t>
            </w:r>
            <w:r>
              <w:rPr>
                <w:rFonts w:ascii="仿宋_GB2312" w:eastAsia="仿宋_GB2312" w:hAnsi="仿宋_GB2312" w:cs="仿宋_GB2312" w:hint="eastAsia"/>
                <w:kern w:val="0"/>
                <w:sz w:val="21"/>
                <w:szCs w:val="21"/>
                <w:lang w:bidi="ar"/>
              </w:rPr>
              <w:t>。</w:t>
            </w:r>
          </w:p>
        </w:tc>
        <w:tc>
          <w:tcPr>
            <w:tcW w:w="110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C3</w:t>
            </w:r>
          </w:p>
        </w:tc>
        <w:tc>
          <w:tcPr>
            <w:tcW w:w="20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市、区住建行政主管部门</w:t>
            </w:r>
          </w:p>
        </w:tc>
        <w:tc>
          <w:tcPr>
            <w:tcW w:w="792"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1104"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新宋体" w:eastAsia="新宋体" w:hAnsi="新宋体" w:cs="新宋体"/>
                <w:sz w:val="21"/>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5</w:t>
            </w:r>
          </w:p>
        </w:tc>
        <w:tc>
          <w:tcPr>
            <w:tcW w:w="3944"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查</w:t>
            </w:r>
            <w:r>
              <w:rPr>
                <w:rFonts w:ascii="仿宋_GB2312" w:eastAsia="仿宋_GB2312" w:hAnsi="仿宋_GB2312" w:cs="仿宋_GB2312" w:hint="eastAsia"/>
                <w:kern w:val="0"/>
                <w:sz w:val="21"/>
                <w:szCs w:val="21"/>
                <w:lang w:bidi="ar"/>
              </w:rPr>
              <w:t>验服务机构受到区级政府部门奖励、奖项、表彰、表扬的，与消防技术服务直接相关或产生较大经济社会效益的。</w:t>
            </w:r>
          </w:p>
        </w:tc>
        <w:tc>
          <w:tcPr>
            <w:tcW w:w="110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C4</w:t>
            </w:r>
          </w:p>
        </w:tc>
        <w:tc>
          <w:tcPr>
            <w:tcW w:w="20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市、区住建行政主管部门</w:t>
            </w:r>
          </w:p>
        </w:tc>
        <w:tc>
          <w:tcPr>
            <w:tcW w:w="792"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1104"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新宋体" w:eastAsia="新宋体" w:hAnsi="新宋体" w:cs="新宋体"/>
                <w:sz w:val="21"/>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6</w:t>
            </w:r>
          </w:p>
        </w:tc>
        <w:tc>
          <w:tcPr>
            <w:tcW w:w="3944"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查验服务机构协助配合区住建行政主管部门参与</w:t>
            </w:r>
            <w:r>
              <w:rPr>
                <w:rStyle w:val="font151"/>
                <w:rFonts w:ascii="仿宋_GB2312" w:eastAsia="仿宋_GB2312" w:hAnsi="仿宋_GB2312" w:cs="仿宋_GB2312" w:hint="eastAsia"/>
                <w:color w:val="auto"/>
                <w:lang w:bidi="ar"/>
              </w:rPr>
              <w:t>消防审验</w:t>
            </w:r>
            <w:r>
              <w:rPr>
                <w:rStyle w:val="font71"/>
                <w:rFonts w:ascii="仿宋_GB2312" w:eastAsia="仿宋_GB2312" w:hAnsi="仿宋_GB2312" w:cs="仿宋_GB2312"/>
                <w:color w:val="auto"/>
                <w:lang w:bidi="ar"/>
              </w:rPr>
              <w:t>政策制定</w:t>
            </w:r>
            <w:r>
              <w:rPr>
                <w:rFonts w:ascii="仿宋_GB2312" w:eastAsia="仿宋_GB2312" w:hAnsi="仿宋_GB2312" w:cs="仿宋_GB2312" w:hint="eastAsia"/>
                <w:kern w:val="0"/>
                <w:sz w:val="21"/>
                <w:szCs w:val="21"/>
                <w:lang w:bidi="ar"/>
              </w:rPr>
              <w:t>。</w:t>
            </w:r>
          </w:p>
        </w:tc>
        <w:tc>
          <w:tcPr>
            <w:tcW w:w="110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C4</w:t>
            </w:r>
          </w:p>
        </w:tc>
        <w:tc>
          <w:tcPr>
            <w:tcW w:w="20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市、区住建行政主管部门</w:t>
            </w:r>
          </w:p>
        </w:tc>
        <w:tc>
          <w:tcPr>
            <w:tcW w:w="792"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bl>
    <w:p w:rsidR="00D4072D" w:rsidRDefault="00D4072D">
      <w:pPr>
        <w:widowControl/>
        <w:spacing w:line="340" w:lineRule="exact"/>
        <w:textAlignment w:val="center"/>
        <w:rPr>
          <w:rFonts w:ascii="仿宋_GB2312" w:eastAsia="仿宋_GB2312" w:hAnsi="仿宋_GB2312" w:cs="仿宋_GB2312"/>
          <w:kern w:val="0"/>
          <w:sz w:val="21"/>
          <w:szCs w:val="21"/>
          <w:lang w:bidi="ar"/>
        </w:rPr>
      </w:pPr>
    </w:p>
    <w:p w:rsidR="00D4072D" w:rsidRDefault="00174592">
      <w:pPr>
        <w:widowControl/>
        <w:spacing w:line="340" w:lineRule="exact"/>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t>备注：</w:t>
      </w:r>
    </w:p>
    <w:p w:rsidR="00D4072D" w:rsidRDefault="00174592">
      <w:pPr>
        <w:widowControl/>
        <w:spacing w:line="340" w:lineRule="exact"/>
        <w:ind w:firstLineChars="200" w:firstLine="412"/>
        <w:jc w:val="left"/>
        <w:textAlignment w:val="center"/>
        <w:rPr>
          <w:rStyle w:val="font71"/>
          <w:rFonts w:ascii="仿宋_GB2312" w:eastAsia="仿宋_GB2312" w:hAnsi="仿宋_GB2312" w:cs="仿宋_GB2312" w:hint="default"/>
          <w:color w:val="auto"/>
          <w:lang w:bidi="ar"/>
        </w:rPr>
      </w:pPr>
      <w:r>
        <w:rPr>
          <w:rFonts w:ascii="仿宋_GB2312" w:eastAsia="仿宋_GB2312" w:hAnsi="仿宋_GB2312" w:cs="仿宋_GB2312" w:hint="eastAsia"/>
          <w:kern w:val="0"/>
          <w:sz w:val="21"/>
          <w:szCs w:val="21"/>
          <w:lang w:bidi="ar"/>
        </w:rPr>
        <w:t>1.</w:t>
      </w:r>
      <w:r>
        <w:rPr>
          <w:rFonts w:ascii="仿宋_GB2312" w:eastAsia="仿宋_GB2312" w:hAnsi="仿宋_GB2312" w:cs="仿宋_GB2312" w:hint="eastAsia"/>
          <w:kern w:val="0"/>
          <w:sz w:val="21"/>
          <w:szCs w:val="21"/>
          <w:lang w:bidi="ar"/>
        </w:rPr>
        <w:t>查验服务机构受到各级政府部门奖励、奖项、表彰、表扬的，与消防技术服务直接相关或产生较大经济社会效益的，或查验服务机构协助配合市、区住建行政主管部门参与</w:t>
      </w:r>
      <w:r>
        <w:rPr>
          <w:rStyle w:val="font151"/>
          <w:rFonts w:ascii="仿宋_GB2312" w:eastAsia="仿宋_GB2312" w:hAnsi="仿宋_GB2312" w:cs="仿宋_GB2312" w:hint="eastAsia"/>
          <w:color w:val="auto"/>
          <w:lang w:bidi="ar"/>
        </w:rPr>
        <w:t>消防审验</w:t>
      </w:r>
      <w:r>
        <w:rPr>
          <w:rStyle w:val="font71"/>
          <w:rFonts w:ascii="仿宋_GB2312" w:eastAsia="仿宋_GB2312" w:hAnsi="仿宋_GB2312" w:cs="仿宋_GB2312"/>
          <w:color w:val="auto"/>
          <w:lang w:bidi="ar"/>
        </w:rPr>
        <w:t>政策制定的</w:t>
      </w:r>
      <w:r>
        <w:rPr>
          <w:rStyle w:val="font101"/>
          <w:rFonts w:ascii="仿宋_GB2312" w:eastAsia="仿宋_GB2312" w:hAnsi="仿宋_GB2312" w:cs="仿宋_GB2312" w:hint="eastAsia"/>
          <w:color w:val="auto"/>
          <w:lang w:bidi="ar"/>
        </w:rPr>
        <w:t>，根据上述信用监管行为</w:t>
      </w:r>
      <w:r>
        <w:rPr>
          <w:rStyle w:val="font101"/>
          <w:rFonts w:ascii="仿宋_GB2312" w:eastAsia="仿宋_GB2312" w:hAnsi="仿宋_GB2312" w:cs="仿宋_GB2312" w:hint="eastAsia"/>
          <w:color w:val="auto"/>
          <w:lang w:bidi="ar"/>
        </w:rPr>
        <w:t>C</w:t>
      </w:r>
      <w:r>
        <w:rPr>
          <w:rStyle w:val="font101"/>
          <w:rFonts w:ascii="仿宋_GB2312" w:eastAsia="仿宋_GB2312" w:hAnsi="仿宋_GB2312" w:cs="仿宋_GB2312" w:hint="eastAsia"/>
          <w:color w:val="auto"/>
          <w:lang w:bidi="ar"/>
        </w:rPr>
        <w:t>类标准记入信用监管行为</w:t>
      </w:r>
      <w:r>
        <w:rPr>
          <w:rStyle w:val="font101"/>
          <w:rFonts w:ascii="仿宋_GB2312" w:eastAsia="仿宋_GB2312" w:hAnsi="仿宋_GB2312" w:cs="仿宋_GB2312" w:hint="eastAsia"/>
          <w:color w:val="auto"/>
          <w:lang w:bidi="ar"/>
        </w:rPr>
        <w:t>C</w:t>
      </w:r>
      <w:r>
        <w:rPr>
          <w:rStyle w:val="font101"/>
          <w:rFonts w:ascii="仿宋_GB2312" w:eastAsia="仿宋_GB2312" w:hAnsi="仿宋_GB2312" w:cs="仿宋_GB2312" w:hint="eastAsia"/>
          <w:color w:val="auto"/>
          <w:lang w:bidi="ar"/>
        </w:rPr>
        <w:t>类记录的，按下列标准加分：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C1</w:t>
      </w:r>
      <w:r>
        <w:rPr>
          <w:rStyle w:val="font101"/>
          <w:rFonts w:ascii="仿宋_GB2312" w:eastAsia="仿宋_GB2312" w:hAnsi="仿宋_GB2312" w:cs="仿宋_GB2312" w:hint="eastAsia"/>
          <w:color w:val="auto"/>
          <w:lang w:bidi="ar"/>
        </w:rPr>
        <w:t>档次一次，</w:t>
      </w:r>
      <w:r>
        <w:rPr>
          <w:rStyle w:val="font71"/>
          <w:rFonts w:ascii="仿宋_GB2312" w:eastAsia="仿宋_GB2312" w:hAnsi="仿宋_GB2312" w:cs="仿宋_GB2312"/>
          <w:color w:val="auto"/>
          <w:lang w:bidi="ar"/>
        </w:rPr>
        <w:t>记</w:t>
      </w:r>
      <w:r>
        <w:rPr>
          <w:rStyle w:val="font71"/>
          <w:rFonts w:ascii="仿宋_GB2312" w:eastAsia="仿宋_GB2312" w:hAnsi="仿宋_GB2312" w:cs="仿宋_GB2312"/>
          <w:color w:val="auto"/>
          <w:lang w:bidi="ar"/>
        </w:rPr>
        <w:t>5</w:t>
      </w:r>
      <w:r>
        <w:rPr>
          <w:rStyle w:val="font71"/>
          <w:rFonts w:ascii="仿宋_GB2312" w:eastAsia="仿宋_GB2312" w:hAnsi="仿宋_GB2312" w:cs="仿宋_GB2312"/>
          <w:color w:val="auto"/>
          <w:lang w:bidi="ar"/>
        </w:rPr>
        <w:t>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C2</w:t>
      </w:r>
      <w:r>
        <w:rPr>
          <w:rStyle w:val="font101"/>
          <w:rFonts w:ascii="仿宋_GB2312" w:eastAsia="仿宋_GB2312" w:hAnsi="仿宋_GB2312" w:cs="仿宋_GB2312" w:hint="eastAsia"/>
          <w:color w:val="auto"/>
          <w:lang w:bidi="ar"/>
        </w:rPr>
        <w:t>档次一次，</w:t>
      </w:r>
      <w:r>
        <w:rPr>
          <w:rStyle w:val="font71"/>
          <w:rFonts w:ascii="仿宋_GB2312" w:eastAsia="仿宋_GB2312" w:hAnsi="仿宋_GB2312" w:cs="仿宋_GB2312"/>
          <w:color w:val="auto"/>
          <w:lang w:bidi="ar"/>
        </w:rPr>
        <w:t>记</w:t>
      </w:r>
      <w:r>
        <w:rPr>
          <w:rStyle w:val="font101"/>
          <w:rFonts w:ascii="仿宋_GB2312" w:eastAsia="仿宋_GB2312" w:hAnsi="仿宋_GB2312" w:cs="仿宋_GB2312" w:hint="eastAsia"/>
          <w:color w:val="auto"/>
          <w:lang w:bidi="ar"/>
        </w:rPr>
        <w:t>4</w:t>
      </w:r>
      <w:r>
        <w:rPr>
          <w:rStyle w:val="font71"/>
          <w:rFonts w:ascii="仿宋_GB2312" w:eastAsia="仿宋_GB2312" w:hAnsi="仿宋_GB2312" w:cs="仿宋_GB2312"/>
          <w:color w:val="auto"/>
          <w:lang w:bidi="ar"/>
        </w:rPr>
        <w:t>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C3</w:t>
      </w:r>
      <w:r>
        <w:rPr>
          <w:rStyle w:val="font101"/>
          <w:rFonts w:ascii="仿宋_GB2312" w:eastAsia="仿宋_GB2312" w:hAnsi="仿宋_GB2312" w:cs="仿宋_GB2312" w:hint="eastAsia"/>
          <w:color w:val="auto"/>
          <w:lang w:bidi="ar"/>
        </w:rPr>
        <w:t>档次一次，</w:t>
      </w:r>
      <w:r>
        <w:rPr>
          <w:rStyle w:val="font71"/>
          <w:rFonts w:ascii="仿宋_GB2312" w:eastAsia="仿宋_GB2312" w:hAnsi="仿宋_GB2312" w:cs="仿宋_GB2312"/>
          <w:color w:val="auto"/>
          <w:lang w:bidi="ar"/>
        </w:rPr>
        <w:t>记</w:t>
      </w:r>
      <w:r>
        <w:rPr>
          <w:rStyle w:val="font71"/>
          <w:rFonts w:ascii="仿宋_GB2312" w:eastAsia="仿宋_GB2312" w:hAnsi="仿宋_GB2312" w:cs="仿宋_GB2312"/>
          <w:color w:val="auto"/>
          <w:lang w:bidi="ar"/>
        </w:rPr>
        <w:t>3</w:t>
      </w:r>
      <w:r>
        <w:rPr>
          <w:rStyle w:val="font71"/>
          <w:rFonts w:ascii="仿宋_GB2312" w:eastAsia="仿宋_GB2312" w:hAnsi="仿宋_GB2312" w:cs="仿宋_GB2312"/>
          <w:color w:val="auto"/>
          <w:lang w:bidi="ar"/>
        </w:rPr>
        <w:t>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C4</w:t>
      </w:r>
      <w:r>
        <w:rPr>
          <w:rStyle w:val="font101"/>
          <w:rFonts w:ascii="仿宋_GB2312" w:eastAsia="仿宋_GB2312" w:hAnsi="仿宋_GB2312" w:cs="仿宋_GB2312" w:hint="eastAsia"/>
          <w:color w:val="auto"/>
          <w:lang w:bidi="ar"/>
        </w:rPr>
        <w:t>档次一次，</w:t>
      </w:r>
      <w:r>
        <w:rPr>
          <w:rStyle w:val="font71"/>
          <w:rFonts w:ascii="仿宋_GB2312" w:eastAsia="仿宋_GB2312" w:hAnsi="仿宋_GB2312" w:cs="仿宋_GB2312"/>
          <w:color w:val="auto"/>
          <w:lang w:bidi="ar"/>
        </w:rPr>
        <w:t>记</w:t>
      </w:r>
      <w:r>
        <w:rPr>
          <w:rStyle w:val="font71"/>
          <w:rFonts w:ascii="仿宋_GB2312" w:eastAsia="仿宋_GB2312" w:hAnsi="仿宋_GB2312" w:cs="仿宋_GB2312"/>
          <w:color w:val="auto"/>
          <w:lang w:bidi="ar"/>
        </w:rPr>
        <w:t>2</w:t>
      </w:r>
      <w:r>
        <w:rPr>
          <w:rStyle w:val="font71"/>
          <w:rFonts w:ascii="仿宋_GB2312" w:eastAsia="仿宋_GB2312" w:hAnsi="仿宋_GB2312" w:cs="仿宋_GB2312"/>
          <w:color w:val="auto"/>
          <w:lang w:bidi="ar"/>
        </w:rPr>
        <w:t>分。</w:t>
      </w:r>
    </w:p>
    <w:p w:rsidR="00D4072D" w:rsidRDefault="00174592">
      <w:pPr>
        <w:widowControl/>
        <w:spacing w:line="340" w:lineRule="exact"/>
        <w:ind w:firstLineChars="200" w:firstLine="412"/>
        <w:jc w:val="left"/>
        <w:textAlignment w:val="center"/>
        <w:rPr>
          <w:rStyle w:val="font71"/>
          <w:rFonts w:ascii="仿宋_GB2312" w:eastAsia="仿宋_GB2312" w:hAnsi="仿宋_GB2312" w:cs="仿宋_GB2312" w:hint="default"/>
          <w:color w:val="auto"/>
          <w:lang w:bidi="ar"/>
        </w:rPr>
      </w:pPr>
      <w:r>
        <w:rPr>
          <w:rStyle w:val="font71"/>
          <w:rFonts w:ascii="仿宋_GB2312" w:eastAsia="仿宋_GB2312" w:hAnsi="仿宋_GB2312" w:cs="仿宋_GB2312"/>
          <w:color w:val="auto"/>
          <w:lang w:bidi="ar"/>
        </w:rPr>
        <w:t>2.</w:t>
      </w:r>
      <w:r>
        <w:rPr>
          <w:rStyle w:val="font71"/>
          <w:rFonts w:ascii="仿宋_GB2312" w:eastAsia="仿宋_GB2312" w:hAnsi="仿宋_GB2312" w:cs="仿宋_GB2312"/>
          <w:color w:val="auto"/>
          <w:lang w:bidi="ar"/>
        </w:rPr>
        <w:t>此项加分最高不得超过</w:t>
      </w:r>
      <w:r>
        <w:rPr>
          <w:rStyle w:val="font71"/>
          <w:rFonts w:ascii="仿宋_GB2312" w:eastAsia="仿宋_GB2312" w:hAnsi="仿宋_GB2312" w:cs="仿宋_GB2312"/>
          <w:color w:val="auto"/>
          <w:lang w:bidi="ar"/>
        </w:rPr>
        <w:t>10</w:t>
      </w:r>
      <w:r>
        <w:rPr>
          <w:rStyle w:val="font71"/>
          <w:rFonts w:ascii="仿宋_GB2312" w:eastAsia="仿宋_GB2312" w:hAnsi="仿宋_GB2312" w:cs="仿宋_GB2312"/>
          <w:color w:val="auto"/>
          <w:lang w:bidi="ar"/>
        </w:rPr>
        <w:t>分。</w:t>
      </w:r>
    </w:p>
    <w:p w:rsidR="00D4072D" w:rsidRDefault="00D4072D">
      <w:pPr>
        <w:rPr>
          <w:rFonts w:ascii="黑体" w:eastAsia="黑体" w:hAnsi="宋体" w:cs="黑体"/>
          <w:kern w:val="0"/>
          <w:sz w:val="24"/>
          <w:szCs w:val="24"/>
          <w:lang w:bidi="ar"/>
        </w:rPr>
      </w:pPr>
    </w:p>
    <w:p w:rsidR="00D4072D" w:rsidRDefault="00D4072D">
      <w:pPr>
        <w:rPr>
          <w:rFonts w:ascii="黑体" w:eastAsia="黑体" w:hAnsi="宋体" w:cs="黑体"/>
          <w:kern w:val="0"/>
          <w:sz w:val="24"/>
          <w:szCs w:val="24"/>
          <w:lang w:bidi="ar"/>
        </w:rPr>
      </w:pPr>
    </w:p>
    <w:tbl>
      <w:tblPr>
        <w:tblW w:w="9439" w:type="dxa"/>
        <w:tblInd w:w="93" w:type="dxa"/>
        <w:tblLayout w:type="fixed"/>
        <w:tblLook w:val="04A0" w:firstRow="1" w:lastRow="0" w:firstColumn="1" w:lastColumn="0" w:noHBand="0" w:noVBand="1"/>
      </w:tblPr>
      <w:tblGrid>
        <w:gridCol w:w="720"/>
        <w:gridCol w:w="769"/>
        <w:gridCol w:w="3590"/>
        <w:gridCol w:w="760"/>
        <w:gridCol w:w="2775"/>
        <w:gridCol w:w="825"/>
      </w:tblGrid>
      <w:tr w:rsidR="00D4072D">
        <w:trPr>
          <w:trHeight w:val="467"/>
        </w:trPr>
        <w:tc>
          <w:tcPr>
            <w:tcW w:w="8614" w:type="dxa"/>
            <w:gridSpan w:val="5"/>
            <w:tcBorders>
              <w:top w:val="nil"/>
              <w:left w:val="nil"/>
              <w:bottom w:val="nil"/>
              <w:right w:val="nil"/>
            </w:tcBorders>
            <w:noWrap/>
            <w:vAlign w:val="bottom"/>
          </w:tcPr>
          <w:p w:rsidR="00D4072D" w:rsidRDefault="00174592">
            <w:pPr>
              <w:widowControl/>
              <w:spacing w:line="500" w:lineRule="exact"/>
              <w:jc w:val="left"/>
              <w:textAlignment w:val="bottom"/>
              <w:rPr>
                <w:rFonts w:ascii="黑体" w:eastAsia="黑体" w:hAnsi="宋体" w:cs="黑体"/>
                <w:sz w:val="28"/>
                <w:szCs w:val="28"/>
              </w:rPr>
            </w:pPr>
            <w:r>
              <w:rPr>
                <w:rFonts w:ascii="黑体" w:eastAsia="黑体" w:hAnsi="黑体" w:cs="黑体" w:hint="eastAsia"/>
                <w:kern w:val="0"/>
                <w:lang w:bidi="ar"/>
              </w:rPr>
              <w:t>附件</w:t>
            </w:r>
            <w:r>
              <w:rPr>
                <w:rFonts w:ascii="黑体" w:eastAsia="黑体" w:hAnsi="黑体" w:cs="黑体" w:hint="eastAsia"/>
                <w:kern w:val="0"/>
                <w:lang w:bidi="ar"/>
              </w:rPr>
              <w:t>5</w:t>
            </w:r>
          </w:p>
        </w:tc>
        <w:tc>
          <w:tcPr>
            <w:tcW w:w="825" w:type="dxa"/>
            <w:tcBorders>
              <w:top w:val="nil"/>
              <w:left w:val="nil"/>
              <w:bottom w:val="nil"/>
              <w:right w:val="nil"/>
            </w:tcBorders>
            <w:noWrap/>
            <w:vAlign w:val="bottom"/>
          </w:tcPr>
          <w:p w:rsidR="00D4072D" w:rsidRDefault="00D4072D">
            <w:pPr>
              <w:spacing w:line="340" w:lineRule="exact"/>
              <w:rPr>
                <w:rFonts w:ascii="宋体" w:hAnsi="宋体" w:cs="宋体"/>
                <w:sz w:val="24"/>
                <w:szCs w:val="24"/>
              </w:rPr>
            </w:pPr>
          </w:p>
        </w:tc>
      </w:tr>
      <w:tr w:rsidR="00D4072D">
        <w:trPr>
          <w:trHeight w:val="375"/>
        </w:trPr>
        <w:tc>
          <w:tcPr>
            <w:tcW w:w="8614" w:type="dxa"/>
            <w:gridSpan w:val="5"/>
            <w:tcBorders>
              <w:top w:val="nil"/>
              <w:left w:val="nil"/>
              <w:bottom w:val="nil"/>
              <w:right w:val="nil"/>
            </w:tcBorders>
            <w:noWrap/>
            <w:vAlign w:val="bottom"/>
          </w:tcPr>
          <w:p w:rsidR="00D4072D" w:rsidRDefault="00174592">
            <w:pPr>
              <w:widowControl/>
              <w:spacing w:line="500" w:lineRule="exact"/>
              <w:jc w:val="center"/>
              <w:textAlignment w:val="bottom"/>
              <w:rPr>
                <w:rFonts w:ascii="方正小标宋简体" w:eastAsia="方正小标宋简体" w:hAnsi="方正小标宋简体" w:cs="方正小标宋简体"/>
                <w:kern w:val="0"/>
                <w:sz w:val="36"/>
                <w:szCs w:val="36"/>
                <w:lang w:bidi="ar"/>
              </w:rPr>
            </w:pPr>
            <w:r>
              <w:rPr>
                <w:rFonts w:ascii="方正小标宋简体" w:eastAsia="方正小标宋简体" w:hAnsi="方正小标宋简体" w:cs="方正小标宋简体" w:hint="eastAsia"/>
                <w:b/>
                <w:bCs/>
                <w:kern w:val="0"/>
                <w:lang w:bidi="ar"/>
              </w:rPr>
              <w:t xml:space="preserve"> </w:t>
            </w:r>
            <w:r>
              <w:rPr>
                <w:rFonts w:ascii="方正小标宋简体" w:eastAsia="方正小标宋简体" w:hAnsi="方正小标宋简体" w:cs="方正小标宋简体" w:hint="eastAsia"/>
                <w:kern w:val="0"/>
                <w:sz w:val="36"/>
                <w:szCs w:val="36"/>
                <w:lang w:bidi="ar"/>
              </w:rPr>
              <w:t xml:space="preserve"> </w:t>
            </w:r>
            <w:r>
              <w:rPr>
                <w:rFonts w:ascii="方正小标宋简体" w:eastAsia="方正小标宋简体" w:hAnsi="方正小标宋简体" w:cs="方正小标宋简体" w:hint="eastAsia"/>
                <w:kern w:val="0"/>
                <w:sz w:val="36"/>
                <w:szCs w:val="36"/>
                <w:lang w:bidi="ar"/>
              </w:rPr>
              <w:t>厦门市建设工程竣工验收消防查验技术服务机构</w:t>
            </w:r>
          </w:p>
          <w:p w:rsidR="00D4072D" w:rsidRDefault="00174592">
            <w:pPr>
              <w:widowControl/>
              <w:spacing w:line="500" w:lineRule="exact"/>
              <w:jc w:val="center"/>
              <w:textAlignment w:val="bottom"/>
              <w:rPr>
                <w:rFonts w:ascii="方正小标宋简体" w:eastAsia="方正小标宋简体" w:hAnsi="方正小标宋简体" w:cs="方正小标宋简体"/>
                <w:kern w:val="0"/>
                <w:sz w:val="36"/>
                <w:szCs w:val="36"/>
                <w:lang w:bidi="ar"/>
              </w:rPr>
            </w:pPr>
            <w:r>
              <w:rPr>
                <w:rFonts w:ascii="方正小标宋简体" w:eastAsia="方正小标宋简体" w:hAnsi="方正小标宋简体" w:cs="方正小标宋简体" w:hint="eastAsia"/>
                <w:kern w:val="0"/>
                <w:sz w:val="36"/>
                <w:szCs w:val="36"/>
                <w:lang w:bidi="ar"/>
              </w:rPr>
              <w:t>信用评价标准</w:t>
            </w:r>
          </w:p>
          <w:p w:rsidR="00D4072D" w:rsidRDefault="00174592">
            <w:pPr>
              <w:widowControl/>
              <w:spacing w:line="500" w:lineRule="exact"/>
              <w:jc w:val="center"/>
              <w:textAlignment w:val="bottom"/>
              <w:rPr>
                <w:rFonts w:ascii="方正小标宋简体" w:eastAsia="方正小标宋简体" w:hAnsi="方正小标宋简体" w:cs="方正小标宋简体"/>
                <w:kern w:val="0"/>
                <w:sz w:val="36"/>
                <w:szCs w:val="36"/>
                <w:lang w:bidi="ar"/>
              </w:rPr>
            </w:pPr>
            <w:r>
              <w:rPr>
                <w:rFonts w:ascii="仿宋_GB2312" w:eastAsia="仿宋_GB2312" w:hAnsi="仿宋_GB2312" w:cs="仿宋_GB2312" w:hint="eastAsia"/>
                <w:kern w:val="0"/>
                <w:lang w:bidi="ar"/>
              </w:rPr>
              <w:t>（</w:t>
            </w:r>
            <w:r>
              <w:rPr>
                <w:rFonts w:ascii="仿宋_GB2312" w:eastAsia="仿宋_GB2312" w:hAnsi="仿宋_GB2312" w:cs="仿宋_GB2312" w:hint="eastAsia"/>
                <w:kern w:val="0"/>
                <w:shd w:val="clear" w:color="auto" w:fill="FFFFFF"/>
                <w:lang w:bidi="ar"/>
              </w:rPr>
              <w:t>信用监管行为</w:t>
            </w:r>
            <w:r>
              <w:rPr>
                <w:rFonts w:ascii="仿宋_GB2312" w:eastAsia="仿宋_GB2312" w:hAnsi="仿宋_GB2312" w:cs="仿宋_GB2312" w:hint="eastAsia"/>
                <w:kern w:val="0"/>
                <w:shd w:val="clear" w:color="auto" w:fill="FFFFFF"/>
                <w:lang w:bidi="ar"/>
              </w:rPr>
              <w:t>P</w:t>
            </w:r>
            <w:r>
              <w:rPr>
                <w:rFonts w:ascii="仿宋_GB2312" w:eastAsia="仿宋_GB2312" w:hAnsi="仿宋_GB2312" w:cs="仿宋_GB2312" w:hint="eastAsia"/>
                <w:kern w:val="0"/>
                <w:shd w:val="clear" w:color="auto" w:fill="FFFFFF"/>
                <w:lang w:bidi="ar"/>
              </w:rPr>
              <w:t>类</w:t>
            </w:r>
            <w:r>
              <w:rPr>
                <w:rFonts w:ascii="仿宋_GB2312" w:eastAsia="仿宋_GB2312" w:hAnsi="仿宋_GB2312" w:cs="仿宋_GB2312" w:hint="eastAsia"/>
                <w:kern w:val="0"/>
                <w:lang w:bidi="ar"/>
              </w:rPr>
              <w:t>（</w:t>
            </w:r>
            <w:r>
              <w:rPr>
                <w:rFonts w:ascii="仿宋_GB2312" w:eastAsia="仿宋_GB2312" w:hAnsi="仿宋_GB2312" w:cs="仿宋_GB2312" w:hint="eastAsia"/>
                <w:kern w:val="0"/>
                <w:lang w:bidi="ar"/>
              </w:rPr>
              <w:t>F</w:t>
            </w:r>
            <w:r>
              <w:rPr>
                <w:rFonts w:ascii="仿宋_GB2312" w:eastAsia="仿宋_GB2312" w:hAnsi="仿宋_GB2312" w:cs="仿宋_GB2312" w:hint="eastAsia"/>
                <w:kern w:val="0"/>
                <w:lang w:bidi="ar"/>
              </w:rPr>
              <w:t>））</w:t>
            </w:r>
          </w:p>
        </w:tc>
        <w:tc>
          <w:tcPr>
            <w:tcW w:w="825" w:type="dxa"/>
            <w:tcBorders>
              <w:top w:val="nil"/>
              <w:left w:val="nil"/>
              <w:bottom w:val="nil"/>
              <w:right w:val="nil"/>
            </w:tcBorders>
            <w:noWrap/>
            <w:vAlign w:val="bottom"/>
          </w:tcPr>
          <w:p w:rsidR="00D4072D" w:rsidRDefault="00D4072D">
            <w:pPr>
              <w:spacing w:line="340" w:lineRule="exact"/>
              <w:rPr>
                <w:rFonts w:ascii="宋体" w:hAnsi="宋体" w:cs="宋体"/>
                <w:sz w:val="24"/>
                <w:szCs w:val="24"/>
              </w:rPr>
            </w:pPr>
          </w:p>
        </w:tc>
      </w:tr>
      <w:tr w:rsidR="00D4072D">
        <w:trPr>
          <w:trHeight w:val="480"/>
        </w:trPr>
        <w:tc>
          <w:tcPr>
            <w:tcW w:w="72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行为</w:t>
            </w:r>
            <w:r>
              <w:rPr>
                <w:rFonts w:ascii="黑体" w:eastAsia="黑体" w:hAnsi="黑体" w:cs="黑体" w:hint="eastAsia"/>
                <w:kern w:val="0"/>
                <w:sz w:val="24"/>
                <w:szCs w:val="24"/>
                <w:lang w:bidi="ar"/>
              </w:rPr>
              <w:lastRenderedPageBreak/>
              <w:t>主体</w:t>
            </w: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lastRenderedPageBreak/>
              <w:t>编号</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信用监管行为</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记录</w:t>
            </w:r>
            <w:r>
              <w:rPr>
                <w:rFonts w:ascii="黑体" w:eastAsia="黑体" w:hAnsi="黑体" w:cs="黑体" w:hint="eastAsia"/>
                <w:kern w:val="0"/>
                <w:sz w:val="24"/>
                <w:szCs w:val="24"/>
                <w:lang w:bidi="ar"/>
              </w:rPr>
              <w:lastRenderedPageBreak/>
              <w:t>档次</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lastRenderedPageBreak/>
              <w:t>记录单位</w:t>
            </w:r>
          </w:p>
        </w:tc>
        <w:tc>
          <w:tcPr>
            <w:tcW w:w="82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黑体" w:eastAsia="黑体" w:hAnsi="黑体" w:cs="黑体"/>
                <w:sz w:val="24"/>
                <w:szCs w:val="24"/>
              </w:rPr>
            </w:pPr>
            <w:r>
              <w:rPr>
                <w:rFonts w:ascii="黑体" w:eastAsia="黑体" w:hAnsi="黑体" w:cs="黑体" w:hint="eastAsia"/>
                <w:kern w:val="0"/>
                <w:sz w:val="24"/>
                <w:szCs w:val="24"/>
                <w:lang w:bidi="ar"/>
              </w:rPr>
              <w:t>备注</w:t>
            </w:r>
          </w:p>
        </w:tc>
      </w:tr>
      <w:tr w:rsidR="00D4072D">
        <w:trPr>
          <w:trHeight w:val="540"/>
        </w:trPr>
        <w:tc>
          <w:tcPr>
            <w:tcW w:w="720" w:type="dxa"/>
            <w:vMerge w:val="restart"/>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kern w:val="0"/>
                <w:sz w:val="21"/>
                <w:szCs w:val="21"/>
                <w:lang w:bidi="ar"/>
              </w:rPr>
            </w:pPr>
            <w:r>
              <w:rPr>
                <w:rFonts w:ascii="仿宋_GB2312" w:eastAsia="仿宋_GB2312" w:hAnsi="仿宋_GB2312" w:cs="仿宋_GB2312" w:hint="eastAsia"/>
                <w:kern w:val="0"/>
                <w:sz w:val="21"/>
                <w:szCs w:val="21"/>
                <w:lang w:bidi="ar"/>
              </w:rPr>
              <w:lastRenderedPageBreak/>
              <w:t>查验</w:t>
            </w:r>
          </w:p>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服务机构</w:t>
            </w: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1</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被住建行政主管部门行政处罚，且按照严重档处罚的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P1</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2</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被住建行政主管部门行政处罚，且按照一般档处罚的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P2</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3</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被住建行政主管部门行政处罚，且按照轻微档处罚的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P3</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4</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未执行或未全面执行监督执法机构作出的行政处罚决定的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P4</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5</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违法行为已超过行政处罚追溯期限，被住建行政主管部门或相关信用评价实施机构曝光的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P4</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6</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未依法开展消防设计审核工作或出具虚假审查合格意见的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P5</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7</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未按经审查合格的消防设计文件开展检测的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P5</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noWrap/>
            <w:vAlign w:val="center"/>
          </w:tcPr>
          <w:p w:rsidR="00D4072D" w:rsidRDefault="00D4072D">
            <w:pPr>
              <w:spacing w:line="340" w:lineRule="exact"/>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8</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工程存在违反国家工程建设消防技术标准强制性条文出具检测报告的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P5</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noWrap/>
            <w:vAlign w:val="center"/>
          </w:tcPr>
          <w:p w:rsidR="00D4072D" w:rsidRDefault="00D4072D">
            <w:pPr>
              <w:spacing w:line="340" w:lineRule="exact"/>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9</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工程存在违反国家工程建设消防技术标准带有“严禁”</w:t>
            </w:r>
            <w:r>
              <w:rPr>
                <w:rFonts w:ascii="仿宋_GB2312" w:eastAsia="仿宋_GB2312" w:hAnsi="仿宋_GB2312" w:cs="仿宋_GB2312" w:hint="eastAsia"/>
                <w:kern w:val="0"/>
                <w:sz w:val="21"/>
                <w:szCs w:val="21"/>
                <w:lang w:bidi="ar"/>
              </w:rPr>
              <w:t xml:space="preserve"> </w:t>
            </w:r>
            <w:r>
              <w:rPr>
                <w:rFonts w:ascii="仿宋_GB2312" w:eastAsia="仿宋_GB2312" w:hAnsi="仿宋_GB2312" w:cs="仿宋_GB2312" w:hint="eastAsia"/>
                <w:kern w:val="0"/>
                <w:sz w:val="21"/>
                <w:szCs w:val="21"/>
                <w:lang w:bidi="ar"/>
              </w:rPr>
              <w:t>“必须”</w:t>
            </w:r>
            <w:r>
              <w:rPr>
                <w:rFonts w:ascii="仿宋_GB2312" w:eastAsia="仿宋_GB2312" w:hAnsi="仿宋_GB2312" w:cs="仿宋_GB2312" w:hint="eastAsia"/>
                <w:kern w:val="0"/>
                <w:sz w:val="21"/>
                <w:szCs w:val="21"/>
                <w:lang w:bidi="ar"/>
              </w:rPr>
              <w:t xml:space="preserve"> </w:t>
            </w:r>
            <w:r>
              <w:rPr>
                <w:rFonts w:ascii="仿宋_GB2312" w:eastAsia="仿宋_GB2312" w:hAnsi="仿宋_GB2312" w:cs="仿宋_GB2312" w:hint="eastAsia"/>
                <w:kern w:val="0"/>
                <w:sz w:val="21"/>
                <w:szCs w:val="21"/>
                <w:lang w:bidi="ar"/>
              </w:rPr>
              <w:t>“应”</w:t>
            </w:r>
            <w:r>
              <w:rPr>
                <w:rFonts w:ascii="仿宋_GB2312" w:eastAsia="仿宋_GB2312" w:hAnsi="仿宋_GB2312" w:cs="仿宋_GB2312" w:hint="eastAsia"/>
                <w:kern w:val="0"/>
                <w:sz w:val="21"/>
                <w:szCs w:val="21"/>
                <w:lang w:bidi="ar"/>
              </w:rPr>
              <w:t xml:space="preserve"> </w:t>
            </w:r>
            <w:r>
              <w:rPr>
                <w:rFonts w:ascii="仿宋_GB2312" w:eastAsia="仿宋_GB2312" w:hAnsi="仿宋_GB2312" w:cs="仿宋_GB2312" w:hint="eastAsia"/>
                <w:kern w:val="0"/>
                <w:sz w:val="21"/>
                <w:szCs w:val="21"/>
                <w:lang w:bidi="ar"/>
              </w:rPr>
              <w:t>“不应”</w:t>
            </w:r>
            <w:r>
              <w:rPr>
                <w:rFonts w:ascii="仿宋_GB2312" w:eastAsia="仿宋_GB2312" w:hAnsi="仿宋_GB2312" w:cs="仿宋_GB2312" w:hint="eastAsia"/>
                <w:kern w:val="0"/>
                <w:sz w:val="21"/>
                <w:szCs w:val="21"/>
                <w:lang w:bidi="ar"/>
              </w:rPr>
              <w:t xml:space="preserve"> </w:t>
            </w:r>
            <w:r>
              <w:rPr>
                <w:rFonts w:ascii="仿宋_GB2312" w:eastAsia="仿宋_GB2312" w:hAnsi="仿宋_GB2312" w:cs="仿宋_GB2312" w:hint="eastAsia"/>
                <w:kern w:val="0"/>
                <w:sz w:val="21"/>
                <w:szCs w:val="21"/>
                <w:lang w:bidi="ar"/>
              </w:rPr>
              <w:t>“不得”要求等非强制性条文出具检测报告的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P5</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noWrap/>
            <w:vAlign w:val="center"/>
          </w:tcPr>
          <w:p w:rsidR="00D4072D" w:rsidRDefault="00D4072D">
            <w:pPr>
              <w:spacing w:line="340" w:lineRule="exact"/>
              <w:rPr>
                <w:rFonts w:ascii="仿宋_GB2312" w:eastAsia="仿宋_GB2312" w:hAnsi="仿宋_GB2312" w:cs="仿宋_GB2312"/>
                <w:sz w:val="21"/>
                <w:szCs w:val="21"/>
              </w:rPr>
            </w:pPr>
          </w:p>
        </w:tc>
      </w:tr>
      <w:tr w:rsidR="00D4072D">
        <w:trPr>
          <w:trHeight w:val="565"/>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10</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工程存在使用或者安装不合格的消防产品以及国家明令淘汰的消防产品</w:t>
            </w:r>
            <w:r>
              <w:rPr>
                <w:rFonts w:ascii="仿宋_GB2312" w:eastAsia="仿宋_GB2312" w:hAnsi="仿宋_GB2312" w:cs="仿宋_GB2312" w:hint="eastAsia"/>
                <w:kern w:val="0"/>
                <w:sz w:val="21"/>
                <w:szCs w:val="21"/>
                <w:lang w:bidi="ar"/>
              </w:rPr>
              <w:t>,</w:t>
            </w:r>
            <w:r>
              <w:rPr>
                <w:rFonts w:ascii="仿宋_GB2312" w:eastAsia="仿宋_GB2312" w:hAnsi="仿宋_GB2312" w:cs="仿宋_GB2312" w:hint="eastAsia"/>
                <w:kern w:val="0"/>
                <w:sz w:val="21"/>
                <w:szCs w:val="21"/>
                <w:lang w:bidi="ar"/>
              </w:rPr>
              <w:t>使用防火性能不符合国家标准或行业标准的建筑构件、建筑材料和装修、装饰材料以及设备出具检测报告的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sz w:val="21"/>
                <w:szCs w:val="21"/>
              </w:rPr>
            </w:pPr>
            <w:r>
              <w:rPr>
                <w:rFonts w:ascii="仿宋_GB2312" w:eastAsia="仿宋_GB2312" w:hAnsi="仿宋_GB2312" w:cs="仿宋_GB2312" w:hint="eastAsia"/>
                <w:kern w:val="0"/>
                <w:sz w:val="21"/>
                <w:szCs w:val="21"/>
                <w:lang w:bidi="ar"/>
              </w:rPr>
              <w:t>P5</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FF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noWrap/>
            <w:vAlign w:val="center"/>
          </w:tcPr>
          <w:p w:rsidR="00D4072D" w:rsidRDefault="00D4072D">
            <w:pPr>
              <w:spacing w:line="340" w:lineRule="exact"/>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11</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检测报告未在验收前向住建行政主管部门备案或备案时提供虚假备案资料</w:t>
            </w:r>
            <w:r>
              <w:rPr>
                <w:rFonts w:ascii="仿宋_GB2312" w:eastAsia="仿宋_GB2312" w:hAnsi="仿宋_GB2312" w:cs="仿宋_GB2312" w:hint="eastAsia"/>
                <w:color w:val="000000"/>
                <w:kern w:val="0"/>
                <w:sz w:val="21"/>
                <w:szCs w:val="21"/>
                <w:lang w:bidi="ar"/>
              </w:rPr>
              <w:lastRenderedPageBreak/>
              <w:t>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lastRenderedPageBreak/>
              <w:t>P6</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w:t>
            </w:r>
            <w:r>
              <w:rPr>
                <w:rFonts w:ascii="仿宋_GB2312" w:eastAsia="仿宋_GB2312" w:hAnsi="仿宋_GB2312" w:cs="仿宋_GB2312" w:hint="eastAsia"/>
                <w:color w:val="000000"/>
                <w:kern w:val="0"/>
                <w:sz w:val="21"/>
                <w:szCs w:val="21"/>
                <w:lang w:bidi="ar"/>
              </w:rPr>
              <w:lastRenderedPageBreak/>
              <w:t>构</w:t>
            </w:r>
          </w:p>
        </w:tc>
        <w:tc>
          <w:tcPr>
            <w:tcW w:w="825" w:type="dxa"/>
            <w:tcBorders>
              <w:top w:val="single" w:sz="4" w:space="0" w:color="000000"/>
              <w:left w:val="single" w:sz="4" w:space="0" w:color="000000"/>
              <w:bottom w:val="single" w:sz="4" w:space="0" w:color="000000"/>
              <w:right w:val="single" w:sz="4" w:space="0" w:color="000000"/>
            </w:tcBorders>
            <w:noWrap/>
            <w:vAlign w:val="center"/>
          </w:tcPr>
          <w:p w:rsidR="00D4072D" w:rsidRDefault="00D4072D">
            <w:pPr>
              <w:spacing w:line="340" w:lineRule="exact"/>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12</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企业从业行为被住建行政主管部门约谈的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P6</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noWrap/>
            <w:vAlign w:val="center"/>
          </w:tcPr>
          <w:p w:rsidR="00D4072D" w:rsidRDefault="00D4072D">
            <w:pPr>
              <w:spacing w:line="340" w:lineRule="exact"/>
              <w:rPr>
                <w:rFonts w:ascii="仿宋_GB2312" w:eastAsia="仿宋_GB2312" w:hAnsi="仿宋_GB2312" w:cs="仿宋_GB2312"/>
                <w:strike/>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13</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以各种方式对工作人员进行打击报复，威胁、谩骂，或采取各种方式妨碍执行公务、扰乱办公秩序的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P6</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noWrap/>
            <w:vAlign w:val="center"/>
          </w:tcPr>
          <w:p w:rsidR="00D4072D" w:rsidRDefault="00D4072D">
            <w:pPr>
              <w:spacing w:line="340" w:lineRule="exact"/>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14</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不配合住建行政主管部门调查取证、审查验收或投诉处理的</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P6</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noWrap/>
            <w:vAlign w:val="center"/>
          </w:tcPr>
          <w:p w:rsidR="00D4072D" w:rsidRDefault="00D4072D">
            <w:pPr>
              <w:spacing w:line="340" w:lineRule="exact"/>
              <w:rPr>
                <w:rFonts w:ascii="仿宋_GB2312" w:eastAsia="仿宋_GB2312" w:hAnsi="仿宋_GB2312" w:cs="仿宋_GB2312"/>
                <w:sz w:val="21"/>
                <w:szCs w:val="21"/>
              </w:rPr>
            </w:pPr>
          </w:p>
        </w:tc>
      </w:tr>
      <w:tr w:rsidR="00D4072D">
        <w:trPr>
          <w:trHeight w:val="540"/>
        </w:trPr>
        <w:tc>
          <w:tcPr>
            <w:tcW w:w="720" w:type="dxa"/>
            <w:vMerge/>
            <w:tcBorders>
              <w:top w:val="single" w:sz="4" w:space="0" w:color="000000"/>
              <w:left w:val="single" w:sz="4" w:space="0" w:color="000000"/>
              <w:bottom w:val="single" w:sz="4" w:space="0" w:color="000000"/>
              <w:right w:val="single" w:sz="4" w:space="0" w:color="000000"/>
            </w:tcBorders>
            <w:vAlign w:val="center"/>
          </w:tcPr>
          <w:p w:rsidR="00D4072D" w:rsidRDefault="00D4072D">
            <w:pPr>
              <w:spacing w:line="340" w:lineRule="exact"/>
              <w:jc w:val="center"/>
              <w:rPr>
                <w:rFonts w:ascii="仿宋_GB2312" w:eastAsia="仿宋_GB2312" w:hAnsi="仿宋_GB2312" w:cs="仿宋_GB2312"/>
                <w:sz w:val="21"/>
                <w:szCs w:val="21"/>
              </w:rPr>
            </w:pPr>
          </w:p>
        </w:tc>
        <w:tc>
          <w:tcPr>
            <w:tcW w:w="769"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15</w:t>
            </w:r>
          </w:p>
        </w:tc>
        <w:tc>
          <w:tcPr>
            <w:tcW w:w="359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其他违反建设工程消防审验有关规定的不良行为</w:t>
            </w:r>
          </w:p>
        </w:tc>
        <w:tc>
          <w:tcPr>
            <w:tcW w:w="760"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center"/>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P6</w:t>
            </w:r>
          </w:p>
        </w:tc>
        <w:tc>
          <w:tcPr>
            <w:tcW w:w="2775" w:type="dxa"/>
            <w:tcBorders>
              <w:top w:val="single" w:sz="4" w:space="0" w:color="000000"/>
              <w:left w:val="single" w:sz="4" w:space="0" w:color="000000"/>
              <w:bottom w:val="single" w:sz="4" w:space="0" w:color="000000"/>
              <w:right w:val="single" w:sz="4" w:space="0" w:color="000000"/>
            </w:tcBorders>
            <w:vAlign w:val="center"/>
          </w:tcPr>
          <w:p w:rsidR="00D4072D" w:rsidRDefault="00174592">
            <w:pPr>
              <w:widowControl/>
              <w:spacing w:line="340" w:lineRule="exact"/>
              <w:jc w:val="left"/>
              <w:textAlignment w:val="center"/>
              <w:rPr>
                <w:rFonts w:ascii="仿宋_GB2312" w:eastAsia="仿宋_GB2312" w:hAnsi="仿宋_GB2312" w:cs="仿宋_GB2312"/>
                <w:color w:val="000000"/>
                <w:sz w:val="21"/>
                <w:szCs w:val="21"/>
              </w:rPr>
            </w:pPr>
            <w:r>
              <w:rPr>
                <w:rFonts w:ascii="仿宋_GB2312" w:eastAsia="仿宋_GB2312" w:hAnsi="仿宋_GB2312" w:cs="仿宋_GB2312" w:hint="eastAsia"/>
                <w:color w:val="000000"/>
                <w:kern w:val="0"/>
                <w:sz w:val="21"/>
                <w:szCs w:val="21"/>
                <w:lang w:bidi="ar"/>
              </w:rPr>
              <w:t>市、区住建行政主管部门或市、区相关信用评价实施机构</w:t>
            </w:r>
          </w:p>
        </w:tc>
        <w:tc>
          <w:tcPr>
            <w:tcW w:w="825" w:type="dxa"/>
            <w:tcBorders>
              <w:top w:val="single" w:sz="4" w:space="0" w:color="000000"/>
              <w:left w:val="single" w:sz="4" w:space="0" w:color="000000"/>
              <w:bottom w:val="single" w:sz="4" w:space="0" w:color="000000"/>
              <w:right w:val="single" w:sz="4" w:space="0" w:color="000000"/>
            </w:tcBorders>
            <w:noWrap/>
            <w:vAlign w:val="center"/>
          </w:tcPr>
          <w:p w:rsidR="00D4072D" w:rsidRDefault="00D4072D">
            <w:pPr>
              <w:spacing w:line="340" w:lineRule="exact"/>
              <w:rPr>
                <w:rFonts w:ascii="仿宋_GB2312" w:eastAsia="仿宋_GB2312" w:hAnsi="仿宋_GB2312" w:cs="仿宋_GB2312"/>
                <w:strike/>
                <w:sz w:val="21"/>
                <w:szCs w:val="21"/>
              </w:rPr>
            </w:pPr>
          </w:p>
        </w:tc>
      </w:tr>
    </w:tbl>
    <w:p w:rsidR="00D4072D" w:rsidRDefault="00D4072D">
      <w:pPr>
        <w:widowControl/>
        <w:spacing w:line="340" w:lineRule="exact"/>
        <w:textAlignment w:val="center"/>
        <w:rPr>
          <w:rFonts w:ascii="仿宋_GB2312" w:eastAsia="仿宋_GB2312" w:hAnsi="仿宋_GB2312" w:cs="仿宋_GB2312"/>
          <w:kern w:val="0"/>
          <w:sz w:val="21"/>
          <w:szCs w:val="21"/>
          <w:lang w:bidi="ar"/>
        </w:rPr>
      </w:pPr>
    </w:p>
    <w:p w:rsidR="00D4072D" w:rsidRDefault="00174592">
      <w:pPr>
        <w:widowControl/>
        <w:spacing w:line="340" w:lineRule="exact"/>
        <w:textAlignment w:val="center"/>
        <w:rPr>
          <w:rStyle w:val="font71"/>
          <w:rFonts w:ascii="仿宋_GB2312" w:eastAsia="仿宋_GB2312" w:hAnsi="仿宋_GB2312" w:cs="仿宋_GB2312" w:hint="default"/>
          <w:color w:val="auto"/>
          <w:lang w:bidi="ar"/>
        </w:rPr>
      </w:pPr>
      <w:r>
        <w:rPr>
          <w:rFonts w:ascii="仿宋_GB2312" w:eastAsia="仿宋_GB2312" w:hAnsi="仿宋_GB2312" w:cs="仿宋_GB2312" w:hint="eastAsia"/>
          <w:kern w:val="0"/>
          <w:sz w:val="21"/>
          <w:szCs w:val="21"/>
          <w:lang w:bidi="ar"/>
        </w:rPr>
        <w:t>备注：查验服务机构</w:t>
      </w:r>
      <w:r>
        <w:rPr>
          <w:rStyle w:val="font101"/>
          <w:rFonts w:ascii="仿宋_GB2312" w:eastAsia="仿宋_GB2312" w:hAnsi="仿宋_GB2312" w:cs="仿宋_GB2312" w:hint="eastAsia"/>
          <w:color w:val="auto"/>
          <w:lang w:bidi="ar"/>
        </w:rPr>
        <w:t>被市、区住建行政主管部门，根据上述信用监管行为</w:t>
      </w:r>
      <w:r>
        <w:rPr>
          <w:rStyle w:val="font101"/>
          <w:rFonts w:ascii="仿宋_GB2312" w:eastAsia="仿宋_GB2312" w:hAnsi="仿宋_GB2312" w:cs="仿宋_GB2312" w:hint="eastAsia"/>
          <w:color w:val="auto"/>
          <w:lang w:bidi="ar"/>
        </w:rPr>
        <w:t>P</w:t>
      </w:r>
      <w:r>
        <w:rPr>
          <w:rStyle w:val="font101"/>
          <w:rFonts w:ascii="仿宋_GB2312" w:eastAsia="仿宋_GB2312" w:hAnsi="仿宋_GB2312" w:cs="仿宋_GB2312" w:hint="eastAsia"/>
          <w:color w:val="auto"/>
          <w:lang w:bidi="ar"/>
        </w:rPr>
        <w:t>类标准记入信用监管行为</w:t>
      </w:r>
      <w:r>
        <w:rPr>
          <w:rStyle w:val="font101"/>
          <w:rFonts w:ascii="仿宋_GB2312" w:eastAsia="仿宋_GB2312" w:hAnsi="仿宋_GB2312" w:cs="仿宋_GB2312" w:hint="eastAsia"/>
          <w:color w:val="auto"/>
          <w:lang w:bidi="ar"/>
        </w:rPr>
        <w:t>P</w:t>
      </w:r>
      <w:r>
        <w:rPr>
          <w:rStyle w:val="font101"/>
          <w:rFonts w:ascii="仿宋_GB2312" w:eastAsia="仿宋_GB2312" w:hAnsi="仿宋_GB2312" w:cs="仿宋_GB2312" w:hint="eastAsia"/>
          <w:color w:val="auto"/>
          <w:lang w:bidi="ar"/>
        </w:rPr>
        <w:t>类记录的，按下列标准扣分：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P1</w:t>
      </w:r>
      <w:r>
        <w:rPr>
          <w:rStyle w:val="font101"/>
          <w:rFonts w:ascii="仿宋_GB2312" w:eastAsia="仿宋_GB2312" w:hAnsi="仿宋_GB2312" w:cs="仿宋_GB2312" w:hint="eastAsia"/>
          <w:color w:val="auto"/>
          <w:lang w:bidi="ar"/>
        </w:rPr>
        <w:t>档次一次，</w:t>
      </w:r>
      <w:r>
        <w:rPr>
          <w:rStyle w:val="font71"/>
          <w:rFonts w:ascii="仿宋_GB2312" w:eastAsia="仿宋_GB2312" w:hAnsi="仿宋_GB2312" w:cs="仿宋_GB2312"/>
          <w:color w:val="auto"/>
          <w:lang w:bidi="ar"/>
        </w:rPr>
        <w:t>扣</w:t>
      </w:r>
      <w:r>
        <w:rPr>
          <w:rStyle w:val="font71"/>
          <w:rFonts w:ascii="仿宋_GB2312" w:eastAsia="仿宋_GB2312" w:hAnsi="仿宋_GB2312" w:cs="仿宋_GB2312"/>
          <w:color w:val="auto"/>
          <w:lang w:bidi="ar"/>
        </w:rPr>
        <w:t>6</w:t>
      </w:r>
      <w:r>
        <w:rPr>
          <w:rStyle w:val="font71"/>
          <w:rFonts w:ascii="仿宋_GB2312" w:eastAsia="仿宋_GB2312" w:hAnsi="仿宋_GB2312" w:cs="仿宋_GB2312"/>
          <w:color w:val="auto"/>
          <w:lang w:bidi="ar"/>
        </w:rPr>
        <w:t>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P2</w:t>
      </w:r>
      <w:r>
        <w:rPr>
          <w:rStyle w:val="font101"/>
          <w:rFonts w:ascii="仿宋_GB2312" w:eastAsia="仿宋_GB2312" w:hAnsi="仿宋_GB2312" w:cs="仿宋_GB2312" w:hint="eastAsia"/>
          <w:color w:val="auto"/>
          <w:lang w:bidi="ar"/>
        </w:rPr>
        <w:t>档次一次，扣</w:t>
      </w:r>
      <w:r>
        <w:rPr>
          <w:rStyle w:val="font101"/>
          <w:rFonts w:ascii="仿宋_GB2312" w:eastAsia="仿宋_GB2312" w:hAnsi="仿宋_GB2312" w:cs="仿宋_GB2312" w:hint="eastAsia"/>
          <w:color w:val="auto"/>
          <w:lang w:bidi="ar"/>
        </w:rPr>
        <w:t xml:space="preserve"> 5</w:t>
      </w:r>
      <w:r>
        <w:rPr>
          <w:rStyle w:val="font71"/>
          <w:rFonts w:ascii="仿宋_GB2312" w:eastAsia="仿宋_GB2312" w:hAnsi="仿宋_GB2312" w:cs="仿宋_GB2312"/>
          <w:color w:val="auto"/>
          <w:lang w:bidi="ar"/>
        </w:rPr>
        <w:t>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P3</w:t>
      </w:r>
      <w:r>
        <w:rPr>
          <w:rStyle w:val="font101"/>
          <w:rFonts w:ascii="仿宋_GB2312" w:eastAsia="仿宋_GB2312" w:hAnsi="仿宋_GB2312" w:cs="仿宋_GB2312" w:hint="eastAsia"/>
          <w:color w:val="auto"/>
          <w:lang w:bidi="ar"/>
        </w:rPr>
        <w:t>档次一次，</w:t>
      </w:r>
      <w:r>
        <w:rPr>
          <w:rStyle w:val="font71"/>
          <w:rFonts w:ascii="仿宋_GB2312" w:eastAsia="仿宋_GB2312" w:hAnsi="仿宋_GB2312" w:cs="仿宋_GB2312"/>
          <w:color w:val="auto"/>
          <w:lang w:bidi="ar"/>
        </w:rPr>
        <w:t>扣</w:t>
      </w:r>
      <w:r>
        <w:rPr>
          <w:rStyle w:val="font101"/>
          <w:rFonts w:ascii="仿宋_GB2312" w:eastAsia="仿宋_GB2312" w:hAnsi="仿宋_GB2312" w:cs="仿宋_GB2312" w:hint="eastAsia"/>
          <w:color w:val="auto"/>
          <w:lang w:bidi="ar"/>
        </w:rPr>
        <w:t>4</w:t>
      </w:r>
      <w:r>
        <w:rPr>
          <w:rStyle w:val="font71"/>
          <w:rFonts w:ascii="仿宋_GB2312" w:eastAsia="仿宋_GB2312" w:hAnsi="仿宋_GB2312" w:cs="仿宋_GB2312"/>
          <w:color w:val="auto"/>
          <w:lang w:bidi="ar"/>
        </w:rPr>
        <w:t>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P4</w:t>
      </w:r>
      <w:r>
        <w:rPr>
          <w:rStyle w:val="font101"/>
          <w:rFonts w:ascii="仿宋_GB2312" w:eastAsia="仿宋_GB2312" w:hAnsi="仿宋_GB2312" w:cs="仿宋_GB2312" w:hint="eastAsia"/>
          <w:color w:val="auto"/>
          <w:lang w:bidi="ar"/>
        </w:rPr>
        <w:t>档次一次，</w:t>
      </w:r>
      <w:r>
        <w:rPr>
          <w:rStyle w:val="font71"/>
          <w:rFonts w:ascii="仿宋_GB2312" w:eastAsia="仿宋_GB2312" w:hAnsi="仿宋_GB2312" w:cs="仿宋_GB2312"/>
          <w:color w:val="auto"/>
          <w:lang w:bidi="ar"/>
        </w:rPr>
        <w:t>扣</w:t>
      </w:r>
      <w:r>
        <w:rPr>
          <w:rStyle w:val="font101"/>
          <w:rFonts w:ascii="仿宋_GB2312" w:eastAsia="仿宋_GB2312" w:hAnsi="仿宋_GB2312" w:cs="仿宋_GB2312" w:hint="eastAsia"/>
          <w:color w:val="auto"/>
          <w:lang w:bidi="ar"/>
        </w:rPr>
        <w:t>3</w:t>
      </w:r>
      <w:r>
        <w:rPr>
          <w:rStyle w:val="font71"/>
          <w:rFonts w:ascii="仿宋_GB2312" w:eastAsia="仿宋_GB2312" w:hAnsi="仿宋_GB2312" w:cs="仿宋_GB2312"/>
          <w:color w:val="auto"/>
          <w:lang w:bidi="ar"/>
        </w:rPr>
        <w:t>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P5</w:t>
      </w:r>
      <w:r>
        <w:rPr>
          <w:rStyle w:val="font101"/>
          <w:rFonts w:ascii="仿宋_GB2312" w:eastAsia="仿宋_GB2312" w:hAnsi="仿宋_GB2312" w:cs="仿宋_GB2312" w:hint="eastAsia"/>
          <w:color w:val="auto"/>
          <w:lang w:bidi="ar"/>
        </w:rPr>
        <w:t>档次一次，</w:t>
      </w:r>
      <w:r>
        <w:rPr>
          <w:rStyle w:val="font71"/>
          <w:rFonts w:ascii="仿宋_GB2312" w:eastAsia="仿宋_GB2312" w:hAnsi="仿宋_GB2312" w:cs="仿宋_GB2312"/>
          <w:color w:val="auto"/>
          <w:lang w:bidi="ar"/>
        </w:rPr>
        <w:t>扣</w:t>
      </w:r>
      <w:r>
        <w:rPr>
          <w:rStyle w:val="font101"/>
          <w:rFonts w:ascii="仿宋_GB2312" w:eastAsia="仿宋_GB2312" w:hAnsi="仿宋_GB2312" w:cs="仿宋_GB2312" w:hint="eastAsia"/>
          <w:color w:val="auto"/>
          <w:lang w:bidi="ar"/>
        </w:rPr>
        <w:t>2</w:t>
      </w:r>
      <w:r>
        <w:rPr>
          <w:rStyle w:val="font71"/>
          <w:rFonts w:ascii="仿宋_GB2312" w:eastAsia="仿宋_GB2312" w:hAnsi="仿宋_GB2312" w:cs="仿宋_GB2312"/>
          <w:color w:val="auto"/>
          <w:lang w:bidi="ar"/>
        </w:rPr>
        <w:t>分；</w:t>
      </w:r>
      <w:r>
        <w:rPr>
          <w:rStyle w:val="font101"/>
          <w:rFonts w:ascii="仿宋_GB2312" w:eastAsia="仿宋_GB2312" w:hAnsi="仿宋_GB2312" w:cs="仿宋_GB2312" w:hint="eastAsia"/>
          <w:color w:val="auto"/>
          <w:lang w:bidi="ar"/>
        </w:rPr>
        <w:t>每记</w:t>
      </w:r>
      <w:r>
        <w:rPr>
          <w:rStyle w:val="font101"/>
          <w:rFonts w:ascii="仿宋_GB2312" w:eastAsia="仿宋_GB2312" w:hAnsi="仿宋_GB2312" w:cs="仿宋_GB2312" w:hint="eastAsia"/>
          <w:color w:val="auto"/>
          <w:lang w:bidi="ar"/>
        </w:rPr>
        <w:t>P6</w:t>
      </w:r>
      <w:r>
        <w:rPr>
          <w:rStyle w:val="font101"/>
          <w:rFonts w:ascii="仿宋_GB2312" w:eastAsia="仿宋_GB2312" w:hAnsi="仿宋_GB2312" w:cs="仿宋_GB2312" w:hint="eastAsia"/>
          <w:color w:val="auto"/>
          <w:lang w:bidi="ar"/>
        </w:rPr>
        <w:t>档次一次，</w:t>
      </w:r>
      <w:r>
        <w:rPr>
          <w:rStyle w:val="font71"/>
          <w:rFonts w:ascii="仿宋_GB2312" w:eastAsia="仿宋_GB2312" w:hAnsi="仿宋_GB2312" w:cs="仿宋_GB2312"/>
          <w:color w:val="auto"/>
          <w:lang w:bidi="ar"/>
        </w:rPr>
        <w:t>扣</w:t>
      </w:r>
      <w:r>
        <w:rPr>
          <w:rStyle w:val="font101"/>
          <w:rFonts w:ascii="仿宋_GB2312" w:eastAsia="仿宋_GB2312" w:hAnsi="仿宋_GB2312" w:cs="仿宋_GB2312" w:hint="eastAsia"/>
          <w:color w:val="auto"/>
          <w:lang w:bidi="ar"/>
        </w:rPr>
        <w:t>1</w:t>
      </w:r>
      <w:r>
        <w:rPr>
          <w:rStyle w:val="font71"/>
          <w:rFonts w:ascii="仿宋_GB2312" w:eastAsia="仿宋_GB2312" w:hAnsi="仿宋_GB2312" w:cs="仿宋_GB2312"/>
          <w:color w:val="auto"/>
          <w:lang w:bidi="ar"/>
        </w:rPr>
        <w:t>分。</w:t>
      </w:r>
    </w:p>
    <w:p w:rsidR="00D4072D" w:rsidRDefault="00D4072D">
      <w:pPr>
        <w:rPr>
          <w:rFonts w:ascii="仿宋_GB2312" w:eastAsia="仿宋_GB2312" w:hAnsi="仿宋_GB2312" w:cs="仿宋_GB2312"/>
          <w:kern w:val="0"/>
          <w:sz w:val="18"/>
          <w:szCs w:val="18"/>
          <w:shd w:val="clear" w:color="auto" w:fill="FFFFFF"/>
          <w:lang w:bidi="ar"/>
        </w:rPr>
      </w:pPr>
    </w:p>
    <w:p w:rsidR="00D4072D" w:rsidRDefault="00D4072D">
      <w:pPr>
        <w:rPr>
          <w:rFonts w:ascii="仿宋_GB2312" w:eastAsia="仿宋_GB2312" w:hAnsi="仿宋_GB2312" w:cs="仿宋_GB2312"/>
          <w:kern w:val="0"/>
          <w:sz w:val="18"/>
          <w:szCs w:val="18"/>
          <w:shd w:val="clear" w:color="auto" w:fill="FFFFFF"/>
          <w:lang w:bidi="ar"/>
        </w:rPr>
      </w:pPr>
    </w:p>
    <w:p w:rsidR="00D4072D" w:rsidDel="00174592" w:rsidRDefault="00D4072D" w:rsidP="00174592">
      <w:pPr>
        <w:rPr>
          <w:del w:id="142" w:author="ad" w:date="2024-12-25T17:49:00Z"/>
          <w:rFonts w:ascii="仿宋_GB2312" w:eastAsia="仿宋_GB2312" w:hAnsi="仿宋_GB2312" w:cs="仿宋_GB2312"/>
          <w:kern w:val="0"/>
          <w:shd w:val="clear" w:color="auto" w:fill="FFFFFF"/>
          <w:lang w:bidi="ar"/>
        </w:rPr>
        <w:pPrChange w:id="143" w:author="ad" w:date="2024-12-25T17:49:00Z">
          <w:pPr/>
        </w:pPrChange>
      </w:pPr>
    </w:p>
    <w:p w:rsidR="00D4072D" w:rsidDel="00174592" w:rsidRDefault="00D4072D" w:rsidP="00174592">
      <w:pPr>
        <w:rPr>
          <w:del w:id="144" w:author="ad" w:date="2024-12-25T17:49:00Z"/>
          <w:rFonts w:ascii="Calibri"/>
          <w:sz w:val="21"/>
          <w:szCs w:val="24"/>
        </w:rPr>
        <w:pPrChange w:id="145" w:author="ad" w:date="2024-12-25T17:49:00Z">
          <w:pPr/>
        </w:pPrChange>
      </w:pPr>
    </w:p>
    <w:p w:rsidR="00D4072D" w:rsidDel="00174592" w:rsidRDefault="00D4072D" w:rsidP="00174592">
      <w:pPr>
        <w:rPr>
          <w:del w:id="146" w:author="ad" w:date="2024-12-25T17:49:00Z"/>
          <w:rFonts w:ascii="Calibri"/>
          <w:sz w:val="21"/>
          <w:szCs w:val="24"/>
        </w:rPr>
        <w:pPrChange w:id="147" w:author="ad" w:date="2024-12-25T17:49:00Z">
          <w:pPr/>
        </w:pPrChange>
      </w:pPr>
    </w:p>
    <w:p w:rsidR="00D4072D" w:rsidDel="00174592" w:rsidRDefault="00D4072D" w:rsidP="00174592">
      <w:pPr>
        <w:rPr>
          <w:del w:id="148" w:author="ad" w:date="2024-12-25T17:49:00Z"/>
          <w:rFonts w:ascii="Calibri"/>
          <w:sz w:val="21"/>
          <w:szCs w:val="24"/>
        </w:rPr>
        <w:pPrChange w:id="149" w:author="ad" w:date="2024-12-25T17:49:00Z">
          <w:pPr/>
        </w:pPrChange>
      </w:pPr>
    </w:p>
    <w:p w:rsidR="00D4072D" w:rsidDel="00174592" w:rsidRDefault="00D4072D" w:rsidP="00174592">
      <w:pPr>
        <w:rPr>
          <w:del w:id="150" w:author="ad" w:date="2024-12-25T17:49:00Z"/>
          <w:rFonts w:ascii="Calibri"/>
          <w:sz w:val="21"/>
          <w:szCs w:val="24"/>
        </w:rPr>
        <w:pPrChange w:id="151" w:author="ad" w:date="2024-12-25T17:49:00Z">
          <w:pPr/>
        </w:pPrChange>
      </w:pPr>
    </w:p>
    <w:p w:rsidR="00D4072D" w:rsidDel="00174592" w:rsidRDefault="00D4072D" w:rsidP="00174592">
      <w:pPr>
        <w:rPr>
          <w:del w:id="152" w:author="ad" w:date="2024-12-25T17:49:00Z"/>
          <w:rFonts w:ascii="Calibri"/>
          <w:sz w:val="21"/>
          <w:szCs w:val="24"/>
        </w:rPr>
        <w:pPrChange w:id="153" w:author="ad" w:date="2024-12-25T17:49:00Z">
          <w:pPr/>
        </w:pPrChange>
      </w:pPr>
    </w:p>
    <w:p w:rsidR="00D4072D" w:rsidDel="00174592" w:rsidRDefault="00D4072D" w:rsidP="00174592">
      <w:pPr>
        <w:rPr>
          <w:del w:id="154" w:author="ad" w:date="2024-12-25T17:49:00Z"/>
          <w:rFonts w:ascii="Calibri"/>
          <w:sz w:val="21"/>
          <w:szCs w:val="24"/>
        </w:rPr>
        <w:pPrChange w:id="155" w:author="ad" w:date="2024-12-25T17:49:00Z">
          <w:pPr/>
        </w:pPrChange>
      </w:pPr>
    </w:p>
    <w:p w:rsidR="00D4072D" w:rsidDel="00174592" w:rsidRDefault="00D4072D" w:rsidP="00174592">
      <w:pPr>
        <w:rPr>
          <w:del w:id="156" w:author="ad" w:date="2024-12-25T17:49:00Z"/>
          <w:rFonts w:ascii="Calibri"/>
          <w:sz w:val="21"/>
          <w:szCs w:val="24"/>
        </w:rPr>
        <w:pPrChange w:id="157" w:author="ad" w:date="2024-12-25T17:49:00Z">
          <w:pPr/>
        </w:pPrChange>
      </w:pPr>
    </w:p>
    <w:p w:rsidR="00D4072D" w:rsidDel="00174592" w:rsidRDefault="00D4072D" w:rsidP="00174592">
      <w:pPr>
        <w:rPr>
          <w:del w:id="158" w:author="ad" w:date="2024-12-25T17:49:00Z"/>
          <w:rFonts w:ascii="Calibri"/>
          <w:sz w:val="21"/>
          <w:szCs w:val="24"/>
        </w:rPr>
        <w:pPrChange w:id="159" w:author="ad" w:date="2024-12-25T17:49:00Z">
          <w:pPr/>
        </w:pPrChange>
      </w:pPr>
    </w:p>
    <w:p w:rsidR="00D4072D" w:rsidDel="00174592" w:rsidRDefault="00D4072D" w:rsidP="00174592">
      <w:pPr>
        <w:rPr>
          <w:del w:id="160" w:author="ad" w:date="2024-12-25T17:49:00Z"/>
          <w:rFonts w:ascii="Calibri"/>
          <w:sz w:val="21"/>
          <w:szCs w:val="24"/>
        </w:rPr>
        <w:pPrChange w:id="161" w:author="ad" w:date="2024-12-25T17:49:00Z">
          <w:pPr/>
        </w:pPrChange>
      </w:pPr>
    </w:p>
    <w:p w:rsidR="00D4072D" w:rsidDel="00174592" w:rsidRDefault="00D4072D" w:rsidP="00174592">
      <w:pPr>
        <w:rPr>
          <w:del w:id="162" w:author="ad" w:date="2024-12-25T17:49:00Z"/>
          <w:rFonts w:ascii="Calibri"/>
          <w:sz w:val="21"/>
          <w:szCs w:val="24"/>
        </w:rPr>
        <w:pPrChange w:id="163" w:author="ad" w:date="2024-12-25T17:49:00Z">
          <w:pPr/>
        </w:pPrChange>
      </w:pPr>
    </w:p>
    <w:p w:rsidR="00D4072D" w:rsidDel="00174592" w:rsidRDefault="00D4072D" w:rsidP="00174592">
      <w:pPr>
        <w:rPr>
          <w:del w:id="164" w:author="ad" w:date="2024-12-25T17:49:00Z"/>
          <w:rFonts w:ascii="Calibri"/>
          <w:sz w:val="21"/>
          <w:szCs w:val="24"/>
        </w:rPr>
        <w:pPrChange w:id="165" w:author="ad" w:date="2024-12-25T17:49:00Z">
          <w:pPr/>
        </w:pPrChange>
      </w:pPr>
    </w:p>
    <w:p w:rsidR="00D4072D" w:rsidDel="00174592" w:rsidRDefault="00D4072D" w:rsidP="00174592">
      <w:pPr>
        <w:rPr>
          <w:del w:id="166" w:author="ad" w:date="2024-12-25T17:49:00Z"/>
          <w:rFonts w:ascii="Calibri"/>
          <w:sz w:val="21"/>
          <w:szCs w:val="24"/>
        </w:rPr>
        <w:pPrChange w:id="167" w:author="ad" w:date="2024-12-25T17:49:00Z">
          <w:pPr/>
        </w:pPrChange>
      </w:pPr>
    </w:p>
    <w:p w:rsidR="00D4072D" w:rsidDel="00174592" w:rsidRDefault="00D4072D" w:rsidP="00174592">
      <w:pPr>
        <w:rPr>
          <w:del w:id="168" w:author="ad" w:date="2024-12-25T17:49:00Z"/>
          <w:rFonts w:ascii="Calibri"/>
          <w:sz w:val="21"/>
          <w:szCs w:val="24"/>
        </w:rPr>
        <w:pPrChange w:id="169" w:author="ad" w:date="2024-12-25T17:49:00Z">
          <w:pPr/>
        </w:pPrChange>
      </w:pPr>
    </w:p>
    <w:p w:rsidR="00D4072D" w:rsidDel="00174592" w:rsidRDefault="00D4072D" w:rsidP="00174592">
      <w:pPr>
        <w:rPr>
          <w:del w:id="170" w:author="ad" w:date="2024-12-25T17:49:00Z"/>
          <w:rFonts w:ascii="Calibri"/>
          <w:sz w:val="21"/>
          <w:szCs w:val="24"/>
        </w:rPr>
        <w:pPrChange w:id="171" w:author="ad" w:date="2024-12-25T17:49:00Z">
          <w:pPr/>
        </w:pPrChange>
      </w:pPr>
    </w:p>
    <w:p w:rsidR="00D4072D" w:rsidDel="00174592" w:rsidRDefault="00D4072D" w:rsidP="00174592">
      <w:pPr>
        <w:rPr>
          <w:del w:id="172" w:author="ad" w:date="2024-12-25T17:49:00Z"/>
          <w:rFonts w:ascii="Calibri"/>
          <w:sz w:val="21"/>
          <w:szCs w:val="24"/>
        </w:rPr>
        <w:pPrChange w:id="173" w:author="ad" w:date="2024-12-25T17:49:00Z">
          <w:pPr/>
        </w:pPrChange>
      </w:pPr>
    </w:p>
    <w:p w:rsidR="00D4072D" w:rsidDel="00174592" w:rsidRDefault="00D4072D" w:rsidP="00174592">
      <w:pPr>
        <w:rPr>
          <w:del w:id="174" w:author="ad" w:date="2024-12-25T17:49:00Z"/>
          <w:rFonts w:ascii="Calibri"/>
          <w:sz w:val="21"/>
          <w:szCs w:val="24"/>
        </w:rPr>
        <w:pPrChange w:id="175" w:author="ad" w:date="2024-12-25T17:49:00Z">
          <w:pPr/>
        </w:pPrChange>
      </w:pPr>
    </w:p>
    <w:p w:rsidR="00D4072D" w:rsidDel="00174592" w:rsidRDefault="00D4072D" w:rsidP="00174592">
      <w:pPr>
        <w:rPr>
          <w:del w:id="176" w:author="ad" w:date="2024-12-25T17:49:00Z"/>
          <w:rFonts w:ascii="Calibri"/>
          <w:sz w:val="21"/>
          <w:szCs w:val="24"/>
        </w:rPr>
        <w:pPrChange w:id="177" w:author="ad" w:date="2024-12-25T17:49:00Z">
          <w:pPr/>
        </w:pPrChange>
      </w:pPr>
    </w:p>
    <w:p w:rsidR="00D4072D" w:rsidDel="00174592" w:rsidRDefault="00D4072D" w:rsidP="00174592">
      <w:pPr>
        <w:rPr>
          <w:del w:id="178" w:author="ad" w:date="2024-12-25T17:49:00Z"/>
          <w:rFonts w:ascii="Calibri"/>
          <w:sz w:val="21"/>
          <w:szCs w:val="24"/>
        </w:rPr>
        <w:pPrChange w:id="179" w:author="ad" w:date="2024-12-25T17:49:00Z">
          <w:pPr/>
        </w:pPrChange>
      </w:pPr>
    </w:p>
    <w:p w:rsidR="00D4072D" w:rsidDel="00174592" w:rsidRDefault="00D4072D" w:rsidP="00174592">
      <w:pPr>
        <w:rPr>
          <w:del w:id="180" w:author="ad" w:date="2024-12-25T17:49:00Z"/>
          <w:sz w:val="21"/>
          <w:szCs w:val="24"/>
        </w:rPr>
        <w:pPrChange w:id="181" w:author="ad" w:date="2024-12-25T17:49:00Z">
          <w:pPr/>
        </w:pPrChange>
      </w:pPr>
    </w:p>
    <w:p w:rsidR="00D4072D" w:rsidDel="00174592" w:rsidRDefault="00D4072D" w:rsidP="00174592">
      <w:pPr>
        <w:pStyle w:val="2"/>
        <w:spacing w:line="576" w:lineRule="exact"/>
        <w:ind w:firstLine="0"/>
        <w:rPr>
          <w:del w:id="182" w:author="ad" w:date="2024-12-25T17:49:00Z"/>
          <w:rFonts w:eastAsia="仿宋_GB2312"/>
        </w:rPr>
        <w:pPrChange w:id="183" w:author="ad" w:date="2024-12-25T17:49:00Z">
          <w:pPr>
            <w:pStyle w:val="2"/>
            <w:spacing w:line="576" w:lineRule="exact"/>
            <w:ind w:firstLineChars="119" w:firstLine="376"/>
          </w:pPr>
        </w:pPrChange>
      </w:pPr>
    </w:p>
    <w:p w:rsidR="00D4072D" w:rsidDel="00174592" w:rsidRDefault="00D4072D" w:rsidP="00174592">
      <w:pPr>
        <w:pStyle w:val="2"/>
        <w:spacing w:line="576" w:lineRule="exact"/>
        <w:ind w:firstLine="0"/>
        <w:rPr>
          <w:del w:id="184" w:author="ad" w:date="2024-12-25T17:49:00Z"/>
          <w:rFonts w:eastAsia="仿宋_GB2312"/>
        </w:rPr>
        <w:pPrChange w:id="185" w:author="ad" w:date="2024-12-25T17:49:00Z">
          <w:pPr>
            <w:pStyle w:val="2"/>
            <w:spacing w:line="576" w:lineRule="exact"/>
            <w:ind w:firstLineChars="119" w:firstLine="376"/>
          </w:pPr>
        </w:pPrChange>
      </w:pPr>
    </w:p>
    <w:p w:rsidR="00D4072D" w:rsidDel="00174592" w:rsidRDefault="00D4072D" w:rsidP="00174592">
      <w:pPr>
        <w:pStyle w:val="2"/>
        <w:spacing w:line="576" w:lineRule="exact"/>
        <w:ind w:firstLine="0"/>
        <w:rPr>
          <w:del w:id="186" w:author="ad" w:date="2024-12-25T17:49:00Z"/>
          <w:rFonts w:eastAsia="仿宋_GB2312"/>
        </w:rPr>
        <w:pPrChange w:id="187" w:author="ad" w:date="2024-12-25T17:49:00Z">
          <w:pPr>
            <w:pStyle w:val="2"/>
            <w:spacing w:line="576" w:lineRule="exact"/>
            <w:ind w:firstLineChars="119" w:firstLine="376"/>
          </w:pPr>
        </w:pPrChange>
      </w:pPr>
    </w:p>
    <w:p w:rsidR="00D4072D" w:rsidDel="00174592" w:rsidRDefault="00D4072D" w:rsidP="00174592">
      <w:pPr>
        <w:pStyle w:val="2"/>
        <w:spacing w:line="576" w:lineRule="exact"/>
        <w:ind w:firstLine="0"/>
        <w:rPr>
          <w:del w:id="188" w:author="ad" w:date="2024-12-25T17:49:00Z"/>
          <w:rFonts w:eastAsia="仿宋_GB2312"/>
        </w:rPr>
        <w:pPrChange w:id="189" w:author="ad" w:date="2024-12-25T17:49:00Z">
          <w:pPr>
            <w:pStyle w:val="2"/>
            <w:spacing w:line="576" w:lineRule="exact"/>
            <w:ind w:firstLineChars="119" w:firstLine="376"/>
          </w:pPr>
        </w:pPrChange>
      </w:pPr>
    </w:p>
    <w:p w:rsidR="00D4072D" w:rsidDel="00174592" w:rsidRDefault="00D4072D" w:rsidP="00174592">
      <w:pPr>
        <w:pStyle w:val="2"/>
        <w:spacing w:line="576" w:lineRule="exact"/>
        <w:ind w:firstLine="0"/>
        <w:rPr>
          <w:del w:id="190" w:author="ad" w:date="2024-12-25T17:49:00Z"/>
          <w:rFonts w:eastAsia="仿宋_GB2312"/>
        </w:rPr>
        <w:pPrChange w:id="191" w:author="ad" w:date="2024-12-25T17:49:00Z">
          <w:pPr>
            <w:pStyle w:val="2"/>
            <w:spacing w:line="576" w:lineRule="exact"/>
            <w:ind w:firstLine="0"/>
          </w:pPr>
        </w:pPrChange>
      </w:pPr>
    </w:p>
    <w:p w:rsidR="00D4072D" w:rsidDel="00174592" w:rsidRDefault="00D4072D" w:rsidP="00174592">
      <w:pPr>
        <w:pStyle w:val="2"/>
        <w:spacing w:line="550" w:lineRule="exact"/>
        <w:ind w:firstLine="0"/>
        <w:rPr>
          <w:del w:id="192" w:author="ad" w:date="2024-12-25T17:49:00Z"/>
          <w:rFonts w:eastAsia="仿宋_GB2312"/>
        </w:rPr>
        <w:pPrChange w:id="193" w:author="ad" w:date="2024-12-25T17:49:00Z">
          <w:pPr>
            <w:pStyle w:val="2"/>
            <w:spacing w:line="550" w:lineRule="exact"/>
            <w:ind w:firstLineChars="119" w:firstLine="376"/>
          </w:pPr>
        </w:pPrChange>
      </w:pPr>
    </w:p>
    <w:p w:rsidR="00D4072D" w:rsidRDefault="00174592" w:rsidP="00174592">
      <w:pPr>
        <w:rPr>
          <w:rFonts w:ascii="仿宋_GB2312" w:eastAsia="仿宋_GB2312"/>
          <w:color w:val="000000"/>
          <w:sz w:val="28"/>
          <w:szCs w:val="28"/>
        </w:rPr>
        <w:pPrChange w:id="194" w:author="ad" w:date="2024-12-25T17:49:00Z">
          <w:pPr>
            <w:ind w:firstLineChars="100" w:firstLine="276"/>
          </w:pPr>
        </w:pPrChange>
      </w:pPr>
      <w:del w:id="195" w:author="ad" w:date="2024-12-25T17:49:00Z">
        <w:r w:rsidDel="00174592">
          <w:rPr>
            <w:rFonts w:ascii="仿宋_GB2312" w:eastAsia="仿宋_GB2312" w:hint="eastAsia"/>
            <w:noProof/>
            <w:color w:val="000000"/>
            <w:sz w:val="28"/>
            <w:szCs w:val="28"/>
          </w:rPr>
          <mc:AlternateContent>
            <mc:Choice Requires="wps">
              <w:drawing>
                <wp:anchor distT="0" distB="0" distL="114300" distR="114300" simplePos="0" relativeHeight="251661312" behindDoc="0" locked="0" layoutInCell="1" allowOverlap="1" wp14:anchorId="133AEFBB" wp14:editId="570BA37C">
                  <wp:simplePos x="0" y="0"/>
                  <wp:positionH relativeFrom="column">
                    <wp:posOffset>0</wp:posOffset>
                  </wp:positionH>
                  <wp:positionV relativeFrom="paragraph">
                    <wp:posOffset>0</wp:posOffset>
                  </wp:positionV>
                  <wp:extent cx="5619750" cy="0"/>
                  <wp:effectExtent l="0" t="0" r="0" b="0"/>
                  <wp:wrapNone/>
                  <wp:docPr id="5" name="直线 7"/>
                  <wp:cNvGraphicFramePr/>
                  <a:graphic xmlns:a="http://schemas.openxmlformats.org/drawingml/2006/main">
                    <a:graphicData uri="http://schemas.microsoft.com/office/word/2010/wordprocessingShape">
                      <wps:wsp>
                        <wps:cNvCnPr/>
                        <wps:spPr>
                          <a:xfrm>
                            <a:off x="0" y="0"/>
                            <a:ext cx="561975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7" o:spid="_x0000_s1026" o:spt="20" style="position:absolute;left:0pt;margin-left:0pt;margin-top:0pt;height:0pt;width:442.5pt;z-index:251661312;mso-width-relative:page;mso-height-relative:page;" filled="f" stroked="t" coordsize="21600,21600" o:gfxdata="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CtHhbPzwAAAAIBAAAPAAAAAAAAAAEAIAAAADgAAABkcnMvZG93bnJldi54bWxQSwEC&#10;FAAUAAAACACHTuJA9ZPibucBAADbAwAADgAAAAAAAAABACAAAAA0AQAAZHJzL2Uyb0RvYy54bWxQ&#10;SwUGAAAAAAYABgBZAQAAjQUAAAAA&#10;">
                  <v:fill on="f" focussize="0,0"/>
                  <v:stroke weight="0.5pt" color="#000000" joinstyle="round"/>
                  <v:imagedata o:title=""/>
                  <o:lock v:ext="edit" aspectratio="f"/>
                </v:line>
              </w:pict>
            </mc:Fallback>
          </mc:AlternateContent>
        </w:r>
        <w:r w:rsidDel="00174592">
          <w:rPr>
            <w:rFonts w:ascii="仿宋_GB2312" w:eastAsia="仿宋_GB2312" w:hint="eastAsia"/>
            <w:noProof/>
            <w:color w:val="000000"/>
            <w:sz w:val="28"/>
            <w:szCs w:val="28"/>
          </w:rPr>
          <mc:AlternateContent>
            <mc:Choice Requires="wps">
              <w:drawing>
                <wp:anchor distT="0" distB="0" distL="114300" distR="114300" simplePos="0" relativeHeight="251662336" behindDoc="0" locked="0" layoutInCell="1" allowOverlap="1" wp14:anchorId="309DB6A4" wp14:editId="2D74802E">
                  <wp:simplePos x="0" y="0"/>
                  <wp:positionH relativeFrom="column">
                    <wp:posOffset>0</wp:posOffset>
                  </wp:positionH>
                  <wp:positionV relativeFrom="paragraph">
                    <wp:posOffset>367665</wp:posOffset>
                  </wp:positionV>
                  <wp:extent cx="5619750" cy="0"/>
                  <wp:effectExtent l="0" t="0" r="0" b="0"/>
                  <wp:wrapNone/>
                  <wp:docPr id="6" name="直线 8"/>
                  <wp:cNvGraphicFramePr/>
                  <a:graphic xmlns:a="http://schemas.openxmlformats.org/drawingml/2006/main">
                    <a:graphicData uri="http://schemas.microsoft.com/office/word/2010/wordprocessingShape">
                      <wps:wsp>
                        <wps:cNvCnPr/>
                        <wps:spPr>
                          <a:xfrm>
                            <a:off x="0" y="0"/>
                            <a:ext cx="561975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8" o:spid="_x0000_s1026" o:spt="20" style="position:absolute;left:0pt;margin-left:0pt;margin-top:28.95pt;height:0pt;width:442.5pt;z-index:251662336;mso-width-relative:page;mso-height-relative:page;" filled="f" stroked="t" coordsize="21600,21600" o:gfxdata="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FLGEp0gAAAAYBAAAPAAAAAAAAAAEAIAAAADgAAABkcnMvZG93bnJldi54bWxQ&#10;SwECFAAUAAAACACHTuJA5vZWWucBAADbAwAADgAAAAAAAAABACAAAAA3AQAAZHJzL2Uyb0RvYy54&#10;bWxQSwUGAAAAAAYABgBZAQAAkAUAAAAA&#10;">
                  <v:fill on="f" focussize="0,0"/>
                  <v:stroke weight="0.5pt" color="#000000" joinstyle="round"/>
                  <v:imagedata o:title=""/>
                  <o:lock v:ext="edit" aspectratio="f"/>
                </v:line>
              </w:pict>
            </mc:Fallback>
          </mc:AlternateContent>
        </w:r>
        <w:r w:rsidDel="00174592">
          <w:rPr>
            <w:rFonts w:ascii="仿宋_GB2312" w:eastAsia="仿宋_GB2312" w:hint="eastAsia"/>
            <w:color w:val="000000"/>
            <w:sz w:val="28"/>
            <w:szCs w:val="28"/>
          </w:rPr>
          <w:delText>厦门市住房和建设局</w:delText>
        </w:r>
        <w:r w:rsidDel="00174592">
          <w:rPr>
            <w:rFonts w:ascii="仿宋_GB2312" w:eastAsia="仿宋_GB2312" w:hint="eastAsia"/>
            <w:color w:val="000000"/>
            <w:spacing w:val="-2"/>
            <w:sz w:val="28"/>
            <w:szCs w:val="28"/>
          </w:rPr>
          <w:delText xml:space="preserve">             </w:delText>
        </w:r>
        <w:r w:rsidDel="00174592">
          <w:rPr>
            <w:rFonts w:ascii="仿宋_GB2312" w:eastAsia="仿宋_GB2312" w:hint="eastAsia"/>
            <w:color w:val="000000"/>
            <w:spacing w:val="-2"/>
            <w:sz w:val="28"/>
            <w:szCs w:val="28"/>
          </w:rPr>
          <w:delText xml:space="preserve"> </w:delText>
        </w:r>
        <w:r w:rsidDel="00174592">
          <w:rPr>
            <w:rFonts w:ascii="仿宋_GB2312" w:eastAsia="仿宋_GB2312" w:hint="eastAsia"/>
            <w:color w:val="000000"/>
            <w:spacing w:val="-2"/>
            <w:sz w:val="28"/>
            <w:szCs w:val="28"/>
          </w:rPr>
          <w:delText xml:space="preserve">         </w:delText>
        </w:r>
        <w:r w:rsidDel="00174592">
          <w:rPr>
            <w:rFonts w:ascii="仿宋_GB2312" w:eastAsia="仿宋_GB2312" w:hint="eastAsia"/>
            <w:color w:val="000000"/>
            <w:spacing w:val="-6"/>
            <w:sz w:val="28"/>
            <w:szCs w:val="28"/>
          </w:rPr>
          <w:delText>2024</w:delText>
        </w:r>
        <w:r w:rsidDel="00174592">
          <w:rPr>
            <w:rFonts w:ascii="仿宋_GB2312" w:eastAsia="仿宋_GB2312" w:hint="eastAsia"/>
            <w:color w:val="000000"/>
            <w:spacing w:val="-6"/>
            <w:sz w:val="28"/>
            <w:szCs w:val="28"/>
          </w:rPr>
          <w:delText>年</w:delText>
        </w:r>
        <w:r w:rsidDel="00174592">
          <w:rPr>
            <w:rFonts w:ascii="仿宋_GB2312" w:eastAsia="仿宋_GB2312" w:hint="eastAsia"/>
            <w:color w:val="000000"/>
            <w:spacing w:val="-6"/>
            <w:sz w:val="28"/>
            <w:szCs w:val="28"/>
          </w:rPr>
          <w:delText>12</w:delText>
        </w:r>
        <w:r w:rsidDel="00174592">
          <w:rPr>
            <w:rFonts w:ascii="仿宋_GB2312" w:eastAsia="仿宋_GB2312" w:hint="eastAsia"/>
            <w:color w:val="000000"/>
            <w:spacing w:val="-6"/>
            <w:sz w:val="28"/>
            <w:szCs w:val="28"/>
          </w:rPr>
          <w:delText>月</w:delText>
        </w:r>
        <w:r w:rsidDel="00174592">
          <w:rPr>
            <w:rFonts w:ascii="仿宋_GB2312" w:eastAsia="仿宋_GB2312" w:hint="eastAsia"/>
            <w:color w:val="000000"/>
            <w:spacing w:val="-6"/>
            <w:sz w:val="28"/>
            <w:szCs w:val="28"/>
          </w:rPr>
          <w:delText>25</w:delText>
        </w:r>
        <w:r w:rsidDel="00174592">
          <w:rPr>
            <w:rFonts w:ascii="仿宋_GB2312" w:eastAsia="仿宋_GB2312" w:hint="eastAsia"/>
            <w:color w:val="000000"/>
            <w:spacing w:val="-6"/>
            <w:sz w:val="28"/>
            <w:szCs w:val="28"/>
          </w:rPr>
          <w:delText>日印发</w:delText>
        </w:r>
      </w:del>
      <w:bookmarkStart w:id="196" w:name="_GoBack"/>
      <w:bookmarkEnd w:id="196"/>
    </w:p>
    <w:sectPr w:rsidR="00D4072D">
      <w:footerReference w:type="even" r:id="rId23"/>
      <w:footerReference w:type="default" r:id="rId24"/>
      <w:pgSz w:w="11906" w:h="16838"/>
      <w:pgMar w:top="2098" w:right="1474" w:bottom="1985" w:left="1588" w:header="1134" w:footer="1418" w:gutter="0"/>
      <w:pgNumType w:fmt="numberInDash"/>
      <w:cols w:space="720"/>
      <w:docGrid w:type="linesAndChars" w:linePitch="579" w:charSpace="-84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74592">
      <w:r>
        <w:separator/>
      </w:r>
    </w:p>
  </w:endnote>
  <w:endnote w:type="continuationSeparator" w:id="0">
    <w:p w:rsidR="00000000" w:rsidRDefault="0017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altName w:val="Ubuntu Light"/>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方正小标宋简体">
    <w:altName w:val="Arial Unicode MS"/>
    <w:panose1 w:val="02010601030101010101"/>
    <w:charset w:val="86"/>
    <w:family w:val="auto"/>
    <w:pitch w:val="default"/>
    <w:sig w:usb0="00000000" w:usb1="184F6CFA" w:usb2="00000012" w:usb3="00000000" w:csb0="00040001" w:csb1="00000000"/>
  </w:font>
  <w:font w:name="楷体_GB2312">
    <w:altName w:val="楷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72D" w:rsidRDefault="00174592">
    <w:pPr>
      <w:pStyle w:val="a6"/>
    </w:pPr>
    <w:r>
      <w:rPr>
        <w:noProof/>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4072D" w:rsidRDefault="00174592">
                          <w:pPr>
                            <w:pStyle w:val="a6"/>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Pr>
                              <w:rFonts w:asciiTheme="majorEastAsia" w:eastAsiaTheme="majorEastAsia" w:hAnsiTheme="majorEastAsia" w:cstheme="majorEastAsia"/>
                              <w:noProof/>
                              <w:sz w:val="28"/>
                              <w:szCs w:val="28"/>
                            </w:rPr>
                            <w:t>- 14 -</w:t>
                          </w:r>
                          <w:r>
                            <w:rPr>
                              <w:rFonts w:asciiTheme="majorEastAsia" w:eastAsiaTheme="majorEastAsia" w:hAnsiTheme="majorEastAsia" w:cstheme="maj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8" o:spid="_x0000_s1027" type="#_x0000_t202" style="position:absolute;margin-left:92.8pt;margin-top:0;width:2in;height:2in;z-index:25166540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2Y/zGmMCAAATBQAADgAAAAAAAAAAAAAAAAAuAgAAZHJzL2Uyb0RvYy54&#10;bWxQSwECLQAUAAYACAAAACEAcarRudcAAAAFAQAADwAAAAAAAAAAAAAAAAC9BAAAZHJzL2Rvd25y&#10;ZXYueG1sUEsFBgAAAAAEAAQA8wAAAMEFAAAAAA==&#10;" filled="f" stroked="f" strokeweight=".5pt">
              <v:textbox style="mso-fit-shape-to-text:t" inset="0,0,0,0">
                <w:txbxContent>
                  <w:p w:rsidR="00D4072D" w:rsidRDefault="00174592">
                    <w:pPr>
                      <w:pStyle w:val="a6"/>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Pr>
                        <w:rFonts w:asciiTheme="majorEastAsia" w:eastAsiaTheme="majorEastAsia" w:hAnsiTheme="majorEastAsia" w:cstheme="majorEastAsia"/>
                        <w:noProof/>
                        <w:sz w:val="28"/>
                        <w:szCs w:val="28"/>
                      </w:rPr>
                      <w:t>- 14 -</w:t>
                    </w:r>
                    <w:r>
                      <w:rPr>
                        <w:rFonts w:asciiTheme="majorEastAsia" w:eastAsiaTheme="majorEastAsia" w:hAnsiTheme="majorEastAsia" w:cstheme="majorEastAsia"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72D" w:rsidRDefault="00174592">
    <w:pPr>
      <w:pStyle w:val="a6"/>
    </w:pPr>
    <w:r>
      <w:rPr>
        <w:noProof/>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4072D" w:rsidRDefault="00174592">
                          <w:pPr>
                            <w:pStyle w:val="a6"/>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noProof/>
                              <w:sz w:val="28"/>
                              <w:szCs w:val="28"/>
                            </w:rPr>
                            <w:t>- 13 -</w:t>
                          </w:r>
                          <w:r>
                            <w:rPr>
                              <w:rFonts w:asciiTheme="minorEastAsia" w:eastAsia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8" type="#_x0000_t202" style="position:absolute;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pPYQIAAAoFAAAOAAAAZHJzL2Uyb0RvYy54bWysVE1uEzEU3iNxB8t7OmkRbRR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Hayqk9hAgAACgUAAA4AAAAAAAAAAAAAAAAALgIAAGRycy9lMm9Eb2MueG1s&#10;UEsBAi0AFAAGAAgAAAAhAHGq0bnXAAAABQEAAA8AAAAAAAAAAAAAAAAAuwQAAGRycy9kb3ducmV2&#10;LnhtbFBLBQYAAAAABAAEAPMAAAC/BQAAAAA=&#10;" filled="f" stroked="f" strokeweight=".5pt">
              <v:textbox style="mso-fit-shape-to-text:t" inset="0,0,0,0">
                <w:txbxContent>
                  <w:p w:rsidR="00D4072D" w:rsidRDefault="00174592">
                    <w:pPr>
                      <w:pStyle w:val="a6"/>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noProof/>
                        <w:sz w:val="28"/>
                        <w:szCs w:val="28"/>
                      </w:rPr>
                      <w:t>- 13 -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74592">
      <w:r>
        <w:separator/>
      </w:r>
    </w:p>
  </w:footnote>
  <w:footnote w:type="continuationSeparator" w:id="0">
    <w:p w:rsidR="00000000" w:rsidRDefault="001745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readOnly" w:enforcement="0"/>
  <w:defaultTabStop w:val="420"/>
  <w:evenAndOddHeaders/>
  <w:drawingGridHorizontalSpacing w:val="158"/>
  <w:drawingGridVerticalSpacing w:val="579"/>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29F"/>
    <w:rsid w:val="8EED01EF"/>
    <w:rsid w:val="9AFF9B90"/>
    <w:rsid w:val="A37F54FE"/>
    <w:rsid w:val="AB7FE2B9"/>
    <w:rsid w:val="AFB56BE2"/>
    <w:rsid w:val="B3B813FA"/>
    <w:rsid w:val="B9FF1BF4"/>
    <w:rsid w:val="BF7EF830"/>
    <w:rsid w:val="BFF75CD3"/>
    <w:rsid w:val="C7CFCDC5"/>
    <w:rsid w:val="CDF8B379"/>
    <w:rsid w:val="CF7FF30C"/>
    <w:rsid w:val="DAFE3D72"/>
    <w:rsid w:val="DB7E688B"/>
    <w:rsid w:val="DBAFA006"/>
    <w:rsid w:val="DF7CEA65"/>
    <w:rsid w:val="DFBCDCAF"/>
    <w:rsid w:val="DFFDD788"/>
    <w:rsid w:val="E47A52E7"/>
    <w:rsid w:val="E6F5F4C9"/>
    <w:rsid w:val="EF9F1591"/>
    <w:rsid w:val="EFD32C8C"/>
    <w:rsid w:val="F2BF686B"/>
    <w:rsid w:val="F4FCD32E"/>
    <w:rsid w:val="FB53D1E1"/>
    <w:rsid w:val="FBFFD32B"/>
    <w:rsid w:val="FC8D528F"/>
    <w:rsid w:val="FD754C39"/>
    <w:rsid w:val="FDCBD0B5"/>
    <w:rsid w:val="FDDFFFB4"/>
    <w:rsid w:val="FDFE56E2"/>
    <w:rsid w:val="FEEF849A"/>
    <w:rsid w:val="FFB72197"/>
    <w:rsid w:val="00031C74"/>
    <w:rsid w:val="0007153C"/>
    <w:rsid w:val="000B35E9"/>
    <w:rsid w:val="000C2A20"/>
    <w:rsid w:val="000E136F"/>
    <w:rsid w:val="000E4EC9"/>
    <w:rsid w:val="00115B2F"/>
    <w:rsid w:val="00120220"/>
    <w:rsid w:val="00126D94"/>
    <w:rsid w:val="001503EE"/>
    <w:rsid w:val="00174592"/>
    <w:rsid w:val="0017546A"/>
    <w:rsid w:val="00175F2C"/>
    <w:rsid w:val="00186A22"/>
    <w:rsid w:val="001A4AC5"/>
    <w:rsid w:val="001A5D60"/>
    <w:rsid w:val="001B7F76"/>
    <w:rsid w:val="00205AFF"/>
    <w:rsid w:val="00282718"/>
    <w:rsid w:val="0029334B"/>
    <w:rsid w:val="00297B24"/>
    <w:rsid w:val="00301E65"/>
    <w:rsid w:val="00313766"/>
    <w:rsid w:val="00327AEC"/>
    <w:rsid w:val="003360FA"/>
    <w:rsid w:val="0034475C"/>
    <w:rsid w:val="00372332"/>
    <w:rsid w:val="00381CC3"/>
    <w:rsid w:val="003B7B04"/>
    <w:rsid w:val="003C00D4"/>
    <w:rsid w:val="003C643F"/>
    <w:rsid w:val="003D3B77"/>
    <w:rsid w:val="003D45B0"/>
    <w:rsid w:val="003D543B"/>
    <w:rsid w:val="003E04E0"/>
    <w:rsid w:val="004102C9"/>
    <w:rsid w:val="004257E3"/>
    <w:rsid w:val="00430B61"/>
    <w:rsid w:val="00450DEB"/>
    <w:rsid w:val="004520BC"/>
    <w:rsid w:val="00457087"/>
    <w:rsid w:val="004E640B"/>
    <w:rsid w:val="0055763C"/>
    <w:rsid w:val="005847ED"/>
    <w:rsid w:val="005A1D96"/>
    <w:rsid w:val="006124FF"/>
    <w:rsid w:val="0064053D"/>
    <w:rsid w:val="0064195C"/>
    <w:rsid w:val="006920C1"/>
    <w:rsid w:val="006B0777"/>
    <w:rsid w:val="006D131B"/>
    <w:rsid w:val="006D2947"/>
    <w:rsid w:val="00717C8A"/>
    <w:rsid w:val="0072441A"/>
    <w:rsid w:val="00731560"/>
    <w:rsid w:val="0075648D"/>
    <w:rsid w:val="0078017E"/>
    <w:rsid w:val="007963E3"/>
    <w:rsid w:val="007D0556"/>
    <w:rsid w:val="007F50B6"/>
    <w:rsid w:val="00812BEC"/>
    <w:rsid w:val="008143E3"/>
    <w:rsid w:val="00832736"/>
    <w:rsid w:val="008A3E1E"/>
    <w:rsid w:val="00903B29"/>
    <w:rsid w:val="00911E48"/>
    <w:rsid w:val="00917C58"/>
    <w:rsid w:val="00933084"/>
    <w:rsid w:val="00945470"/>
    <w:rsid w:val="009A1AE9"/>
    <w:rsid w:val="009D1374"/>
    <w:rsid w:val="009E3BC2"/>
    <w:rsid w:val="009F1331"/>
    <w:rsid w:val="00A01F9E"/>
    <w:rsid w:val="00A13BE2"/>
    <w:rsid w:val="00A21399"/>
    <w:rsid w:val="00A456EB"/>
    <w:rsid w:val="00A462D8"/>
    <w:rsid w:val="00A547F9"/>
    <w:rsid w:val="00A670D0"/>
    <w:rsid w:val="00AA0CD3"/>
    <w:rsid w:val="00B020ED"/>
    <w:rsid w:val="00B15D2B"/>
    <w:rsid w:val="00B52C75"/>
    <w:rsid w:val="00B6629F"/>
    <w:rsid w:val="00B957A1"/>
    <w:rsid w:val="00BC04D9"/>
    <w:rsid w:val="00BC35E6"/>
    <w:rsid w:val="00BC438B"/>
    <w:rsid w:val="00BC5517"/>
    <w:rsid w:val="00BF7300"/>
    <w:rsid w:val="00C16857"/>
    <w:rsid w:val="00C236EA"/>
    <w:rsid w:val="00C41DF1"/>
    <w:rsid w:val="00C547FE"/>
    <w:rsid w:val="00C75EA2"/>
    <w:rsid w:val="00C93964"/>
    <w:rsid w:val="00CB47EC"/>
    <w:rsid w:val="00D4072D"/>
    <w:rsid w:val="00D74200"/>
    <w:rsid w:val="00D83963"/>
    <w:rsid w:val="00D8675D"/>
    <w:rsid w:val="00DA24DD"/>
    <w:rsid w:val="00DB5E1B"/>
    <w:rsid w:val="00DF597B"/>
    <w:rsid w:val="00E33895"/>
    <w:rsid w:val="00E6161E"/>
    <w:rsid w:val="00E75AF8"/>
    <w:rsid w:val="00EA24BE"/>
    <w:rsid w:val="00EB3705"/>
    <w:rsid w:val="00EB6361"/>
    <w:rsid w:val="00ED0503"/>
    <w:rsid w:val="00ED0AB6"/>
    <w:rsid w:val="00F01361"/>
    <w:rsid w:val="00F12747"/>
    <w:rsid w:val="00F65AEE"/>
    <w:rsid w:val="00F81541"/>
    <w:rsid w:val="00F84323"/>
    <w:rsid w:val="0179563C"/>
    <w:rsid w:val="2FBD70D2"/>
    <w:rsid w:val="3CBD11D7"/>
    <w:rsid w:val="48835F56"/>
    <w:rsid w:val="4970CEF6"/>
    <w:rsid w:val="4B6ED59D"/>
    <w:rsid w:val="5666EB15"/>
    <w:rsid w:val="5BFB259D"/>
    <w:rsid w:val="5EB76A42"/>
    <w:rsid w:val="5F7BDF4C"/>
    <w:rsid w:val="5FE52B41"/>
    <w:rsid w:val="63E2BA51"/>
    <w:rsid w:val="648CA807"/>
    <w:rsid w:val="6AF68D8B"/>
    <w:rsid w:val="6ECB2C40"/>
    <w:rsid w:val="6F2F52BB"/>
    <w:rsid w:val="6FBE3430"/>
    <w:rsid w:val="6FE6BE7E"/>
    <w:rsid w:val="6FFFE8D0"/>
    <w:rsid w:val="713408F8"/>
    <w:rsid w:val="777E7EB9"/>
    <w:rsid w:val="78FAF6BA"/>
    <w:rsid w:val="7D7FAF58"/>
    <w:rsid w:val="7DBB05C5"/>
    <w:rsid w:val="7DDBDF0E"/>
    <w:rsid w:val="7F87A848"/>
    <w:rsid w:val="7FB9DC2E"/>
    <w:rsid w:val="7FCEBC6A"/>
    <w:rsid w:val="7FF79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uiPriority="99" w:unhideWhenUsed="1" w:qFormat="1"/>
    <w:lsdException w:name="Body Text Indent" w:qFormat="1"/>
    <w:lsdException w:name="Subtitle" w:qFormat="1"/>
    <w:lsdException w:name="Dat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iPriority w:val="99"/>
    <w:unhideWhenUsed/>
    <w:qFormat/>
    <w:pPr>
      <w:spacing w:after="120"/>
    </w:pPr>
  </w:style>
  <w:style w:type="paragraph" w:styleId="a5">
    <w:name w:val="Body Text Indent"/>
    <w:basedOn w:val="a"/>
    <w:next w:val="a6"/>
    <w:qFormat/>
    <w:pPr>
      <w:spacing w:line="620" w:lineRule="exact"/>
      <w:ind w:firstLine="640"/>
    </w:pPr>
    <w:rPr>
      <w:rFonts w:ascii="仿宋_GB2312" w:eastAsia="仿宋_GB2312"/>
    </w:rPr>
  </w:style>
  <w:style w:type="paragraph" w:styleId="a6">
    <w:name w:val="footer"/>
    <w:basedOn w:val="a"/>
    <w:qFormat/>
    <w:pPr>
      <w:tabs>
        <w:tab w:val="center" w:pos="4153"/>
        <w:tab w:val="right" w:pos="8306"/>
      </w:tabs>
      <w:snapToGrid w:val="0"/>
      <w:jc w:val="left"/>
    </w:pPr>
    <w:rPr>
      <w:rFonts w:eastAsia="仿宋_GB2312"/>
      <w:snapToGrid w:val="0"/>
      <w:sz w:val="18"/>
      <w:szCs w:val="18"/>
    </w:rPr>
  </w:style>
  <w:style w:type="paragraph" w:styleId="a7">
    <w:name w:val="Date"/>
    <w:basedOn w:val="a"/>
    <w:next w:val="a"/>
    <w:link w:val="Char"/>
    <w:qFormat/>
    <w:pPr>
      <w:ind w:leftChars="2500" w:left="100"/>
    </w:pPr>
    <w:rPr>
      <w:sz w:val="21"/>
      <w:szCs w:val="24"/>
    </w:rPr>
  </w:style>
  <w:style w:type="paragraph" w:styleId="a8">
    <w:name w:val="Balloon Text"/>
    <w:basedOn w:val="a"/>
    <w:semiHidden/>
    <w:qFormat/>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footnote text"/>
    <w:basedOn w:val="a"/>
    <w:uiPriority w:val="99"/>
    <w:unhideWhenUsed/>
    <w:qFormat/>
    <w:pPr>
      <w:snapToGrid w:val="0"/>
    </w:pPr>
    <w:rPr>
      <w:sz w:val="18"/>
      <w:szCs w:val="1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Body Text First Indent"/>
    <w:basedOn w:val="a4"/>
    <w:qFormat/>
    <w:pPr>
      <w:spacing w:line="312" w:lineRule="auto"/>
      <w:ind w:firstLine="420"/>
    </w:pPr>
    <w:rPr>
      <w:color w:val="000000"/>
      <w:kern w:val="1"/>
    </w:rPr>
  </w:style>
  <w:style w:type="paragraph" w:styleId="2">
    <w:name w:val="Body Text First Indent 2"/>
    <w:basedOn w:val="a5"/>
    <w:qFormat/>
    <w:pPr>
      <w:ind w:firstLine="40"/>
    </w:pPr>
    <w:rPr>
      <w:rFonts w:eastAsia="仿宋" w:hAnsi="仿宋_GB2312" w:cs="仿宋_GB2312"/>
    </w:rPr>
  </w:style>
  <w:style w:type="table" w:styleId="ad">
    <w:name w:val="Table Grid"/>
    <w:basedOn w:val="a1"/>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a"/>
    <w:qFormat/>
    <w:pPr>
      <w:ind w:firstLineChars="168" w:firstLine="540"/>
    </w:pPr>
    <w:rPr>
      <w:sz w:val="21"/>
      <w:szCs w:val="24"/>
    </w:rPr>
  </w:style>
  <w:style w:type="character" w:styleId="ae">
    <w:name w:val="page number"/>
    <w:basedOn w:val="a0"/>
    <w:qFormat/>
  </w:style>
  <w:style w:type="character" w:customStyle="1" w:styleId="Char">
    <w:name w:val="日期 Char"/>
    <w:link w:val="a7"/>
    <w:qFormat/>
    <w:rPr>
      <w:kern w:val="2"/>
      <w:sz w:val="21"/>
      <w:szCs w:val="24"/>
    </w:rPr>
  </w:style>
  <w:style w:type="paragraph" w:customStyle="1" w:styleId="1">
    <w:name w:val="引文目录1"/>
    <w:basedOn w:val="a"/>
    <w:next w:val="a"/>
    <w:qFormat/>
    <w:pPr>
      <w:ind w:leftChars="200" w:left="420"/>
    </w:pPr>
  </w:style>
  <w:style w:type="paragraph" w:customStyle="1" w:styleId="Char1">
    <w:name w:val="Char1"/>
    <w:basedOn w:val="a"/>
    <w:qFormat/>
    <w:rPr>
      <w:rFonts w:ascii="Verdana" w:eastAsia="仿宋_GB2312" w:hAnsi="Verdana"/>
      <w:kern w:val="0"/>
      <w:sz w:val="24"/>
      <w:szCs w:val="20"/>
      <w:lang w:eastAsia="en-US"/>
    </w:rPr>
  </w:style>
  <w:style w:type="paragraph" w:customStyle="1" w:styleId="10">
    <w:name w:val="1.正文"/>
    <w:basedOn w:val="a"/>
    <w:uiPriority w:val="99"/>
    <w:qFormat/>
    <w:rPr>
      <w:rFonts w:ascii="仿宋_GB2312" w:eastAsia="仿宋_GB2312" w:hAnsi="Calibri" w:cs="仿宋_GB2312"/>
      <w:szCs w:val="22"/>
    </w:rPr>
  </w:style>
  <w:style w:type="paragraph" w:customStyle="1" w:styleId="CharCharCharCharCharChar1Char">
    <w:name w:val="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11">
    <w:name w:val="列出段落1"/>
    <w:basedOn w:val="a"/>
    <w:qFormat/>
    <w:pPr>
      <w:ind w:firstLineChars="200" w:firstLine="420"/>
    </w:pPr>
    <w:rPr>
      <w:rFonts w:ascii="Calibri" w:hAnsi="Calibri"/>
      <w:szCs w:val="22"/>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Arial" w:hAnsi="Arial" w:cs="Arial"/>
      <w:color w:val="000000"/>
      <w:sz w:val="20"/>
      <w:szCs w:val="20"/>
      <w:u w:val="none"/>
    </w:rPr>
  </w:style>
  <w:style w:type="paragraph" w:customStyle="1" w:styleId="af">
    <w:name w:val="正文内容"/>
    <w:basedOn w:val="a"/>
    <w:qFormat/>
    <w:pPr>
      <w:ind w:firstLineChars="200" w:firstLine="883"/>
      <w:jc w:val="left"/>
    </w:pPr>
    <w:rPr>
      <w:sz w:val="24"/>
      <w:szCs w:val="24"/>
    </w:rPr>
  </w:style>
  <w:style w:type="paragraph" w:customStyle="1" w:styleId="12">
    <w:name w:val="列出段落1"/>
    <w:basedOn w:val="a"/>
    <w:uiPriority w:val="34"/>
    <w:qFormat/>
    <w:pPr>
      <w:ind w:firstLineChars="200" w:firstLine="420"/>
    </w:pPr>
    <w:rPr>
      <w:sz w:val="21"/>
      <w:szCs w:val="24"/>
    </w:rPr>
  </w:style>
  <w:style w:type="paragraph" w:customStyle="1" w:styleId="13">
    <w:name w:val="列表段落1"/>
    <w:basedOn w:val="a"/>
    <w:uiPriority w:val="34"/>
    <w:qFormat/>
    <w:pPr>
      <w:ind w:firstLineChars="200" w:firstLine="420"/>
    </w:pPr>
  </w:style>
  <w:style w:type="character" w:customStyle="1" w:styleId="font71">
    <w:name w:val="font71"/>
    <w:qFormat/>
    <w:rPr>
      <w:rFonts w:ascii="宋体" w:eastAsia="宋体" w:hAnsi="宋体" w:cs="宋体" w:hint="eastAsia"/>
      <w:color w:val="000000"/>
      <w:sz w:val="21"/>
      <w:szCs w:val="21"/>
      <w:u w:val="none"/>
    </w:rPr>
  </w:style>
  <w:style w:type="character" w:customStyle="1" w:styleId="font91">
    <w:name w:val="font91"/>
    <w:qFormat/>
    <w:rPr>
      <w:rFonts w:ascii="宋体" w:eastAsia="宋体" w:hAnsi="宋体" w:cs="宋体" w:hint="eastAsia"/>
      <w:b/>
      <w:bCs/>
      <w:color w:val="000000"/>
      <w:sz w:val="18"/>
      <w:szCs w:val="18"/>
      <w:u w:val="none"/>
    </w:rPr>
  </w:style>
  <w:style w:type="character" w:customStyle="1" w:styleId="font101">
    <w:name w:val="font101"/>
    <w:qFormat/>
    <w:rPr>
      <w:rFonts w:ascii="Calibri" w:hAnsi="Calibri" w:cs="Calibri" w:hint="default"/>
      <w:color w:val="000000"/>
      <w:sz w:val="21"/>
      <w:szCs w:val="21"/>
      <w:u w:val="none"/>
    </w:rPr>
  </w:style>
  <w:style w:type="character" w:customStyle="1" w:styleId="font151">
    <w:name w:val="font151"/>
    <w:qFormat/>
    <w:rPr>
      <w:rFonts w:ascii="新宋体" w:eastAsia="新宋体" w:hAnsi="新宋体" w:cs="新宋体"/>
      <w:color w:val="555555"/>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uiPriority="99" w:unhideWhenUsed="1" w:qFormat="1"/>
    <w:lsdException w:name="Body Text Indent" w:qFormat="1"/>
    <w:lsdException w:name="Subtitle" w:qFormat="1"/>
    <w:lsdException w:name="Dat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iPriority w:val="99"/>
    <w:unhideWhenUsed/>
    <w:qFormat/>
    <w:pPr>
      <w:spacing w:after="120"/>
    </w:pPr>
  </w:style>
  <w:style w:type="paragraph" w:styleId="a5">
    <w:name w:val="Body Text Indent"/>
    <w:basedOn w:val="a"/>
    <w:next w:val="a6"/>
    <w:qFormat/>
    <w:pPr>
      <w:spacing w:line="620" w:lineRule="exact"/>
      <w:ind w:firstLine="640"/>
    </w:pPr>
    <w:rPr>
      <w:rFonts w:ascii="仿宋_GB2312" w:eastAsia="仿宋_GB2312"/>
    </w:rPr>
  </w:style>
  <w:style w:type="paragraph" w:styleId="a6">
    <w:name w:val="footer"/>
    <w:basedOn w:val="a"/>
    <w:qFormat/>
    <w:pPr>
      <w:tabs>
        <w:tab w:val="center" w:pos="4153"/>
        <w:tab w:val="right" w:pos="8306"/>
      </w:tabs>
      <w:snapToGrid w:val="0"/>
      <w:jc w:val="left"/>
    </w:pPr>
    <w:rPr>
      <w:rFonts w:eastAsia="仿宋_GB2312"/>
      <w:snapToGrid w:val="0"/>
      <w:sz w:val="18"/>
      <w:szCs w:val="18"/>
    </w:rPr>
  </w:style>
  <w:style w:type="paragraph" w:styleId="a7">
    <w:name w:val="Date"/>
    <w:basedOn w:val="a"/>
    <w:next w:val="a"/>
    <w:link w:val="Char"/>
    <w:qFormat/>
    <w:pPr>
      <w:ind w:leftChars="2500" w:left="100"/>
    </w:pPr>
    <w:rPr>
      <w:sz w:val="21"/>
      <w:szCs w:val="24"/>
    </w:rPr>
  </w:style>
  <w:style w:type="paragraph" w:styleId="a8">
    <w:name w:val="Balloon Text"/>
    <w:basedOn w:val="a"/>
    <w:semiHidden/>
    <w:qFormat/>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footnote text"/>
    <w:basedOn w:val="a"/>
    <w:uiPriority w:val="99"/>
    <w:unhideWhenUsed/>
    <w:qFormat/>
    <w:pPr>
      <w:snapToGrid w:val="0"/>
    </w:pPr>
    <w:rPr>
      <w:sz w:val="18"/>
      <w:szCs w:val="1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Body Text First Indent"/>
    <w:basedOn w:val="a4"/>
    <w:qFormat/>
    <w:pPr>
      <w:spacing w:line="312" w:lineRule="auto"/>
      <w:ind w:firstLine="420"/>
    </w:pPr>
    <w:rPr>
      <w:color w:val="000000"/>
      <w:kern w:val="1"/>
    </w:rPr>
  </w:style>
  <w:style w:type="paragraph" w:styleId="2">
    <w:name w:val="Body Text First Indent 2"/>
    <w:basedOn w:val="a5"/>
    <w:qFormat/>
    <w:pPr>
      <w:ind w:firstLine="40"/>
    </w:pPr>
    <w:rPr>
      <w:rFonts w:eastAsia="仿宋" w:hAnsi="仿宋_GB2312" w:cs="仿宋_GB2312"/>
    </w:rPr>
  </w:style>
  <w:style w:type="table" w:styleId="ad">
    <w:name w:val="Table Grid"/>
    <w:basedOn w:val="a1"/>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a"/>
    <w:qFormat/>
    <w:pPr>
      <w:ind w:firstLineChars="168" w:firstLine="540"/>
    </w:pPr>
    <w:rPr>
      <w:sz w:val="21"/>
      <w:szCs w:val="24"/>
    </w:rPr>
  </w:style>
  <w:style w:type="character" w:styleId="ae">
    <w:name w:val="page number"/>
    <w:basedOn w:val="a0"/>
    <w:qFormat/>
  </w:style>
  <w:style w:type="character" w:customStyle="1" w:styleId="Char">
    <w:name w:val="日期 Char"/>
    <w:link w:val="a7"/>
    <w:qFormat/>
    <w:rPr>
      <w:kern w:val="2"/>
      <w:sz w:val="21"/>
      <w:szCs w:val="24"/>
    </w:rPr>
  </w:style>
  <w:style w:type="paragraph" w:customStyle="1" w:styleId="1">
    <w:name w:val="引文目录1"/>
    <w:basedOn w:val="a"/>
    <w:next w:val="a"/>
    <w:qFormat/>
    <w:pPr>
      <w:ind w:leftChars="200" w:left="420"/>
    </w:pPr>
  </w:style>
  <w:style w:type="paragraph" w:customStyle="1" w:styleId="Char1">
    <w:name w:val="Char1"/>
    <w:basedOn w:val="a"/>
    <w:qFormat/>
    <w:rPr>
      <w:rFonts w:ascii="Verdana" w:eastAsia="仿宋_GB2312" w:hAnsi="Verdana"/>
      <w:kern w:val="0"/>
      <w:sz w:val="24"/>
      <w:szCs w:val="20"/>
      <w:lang w:eastAsia="en-US"/>
    </w:rPr>
  </w:style>
  <w:style w:type="paragraph" w:customStyle="1" w:styleId="10">
    <w:name w:val="1.正文"/>
    <w:basedOn w:val="a"/>
    <w:uiPriority w:val="99"/>
    <w:qFormat/>
    <w:rPr>
      <w:rFonts w:ascii="仿宋_GB2312" w:eastAsia="仿宋_GB2312" w:hAnsi="Calibri" w:cs="仿宋_GB2312"/>
      <w:szCs w:val="22"/>
    </w:rPr>
  </w:style>
  <w:style w:type="paragraph" w:customStyle="1" w:styleId="CharCharCharCharCharChar1Char">
    <w:name w:val="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11">
    <w:name w:val="列出段落1"/>
    <w:basedOn w:val="a"/>
    <w:qFormat/>
    <w:pPr>
      <w:ind w:firstLineChars="200" w:firstLine="420"/>
    </w:pPr>
    <w:rPr>
      <w:rFonts w:ascii="Calibri" w:hAnsi="Calibri"/>
      <w:szCs w:val="22"/>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Arial" w:hAnsi="Arial" w:cs="Arial"/>
      <w:color w:val="000000"/>
      <w:sz w:val="20"/>
      <w:szCs w:val="20"/>
      <w:u w:val="none"/>
    </w:rPr>
  </w:style>
  <w:style w:type="paragraph" w:customStyle="1" w:styleId="af">
    <w:name w:val="正文内容"/>
    <w:basedOn w:val="a"/>
    <w:qFormat/>
    <w:pPr>
      <w:ind w:firstLineChars="200" w:firstLine="883"/>
      <w:jc w:val="left"/>
    </w:pPr>
    <w:rPr>
      <w:sz w:val="24"/>
      <w:szCs w:val="24"/>
    </w:rPr>
  </w:style>
  <w:style w:type="paragraph" w:customStyle="1" w:styleId="12">
    <w:name w:val="列出段落1"/>
    <w:basedOn w:val="a"/>
    <w:uiPriority w:val="34"/>
    <w:qFormat/>
    <w:pPr>
      <w:ind w:firstLineChars="200" w:firstLine="420"/>
    </w:pPr>
    <w:rPr>
      <w:sz w:val="21"/>
      <w:szCs w:val="24"/>
    </w:rPr>
  </w:style>
  <w:style w:type="paragraph" w:customStyle="1" w:styleId="13">
    <w:name w:val="列表段落1"/>
    <w:basedOn w:val="a"/>
    <w:uiPriority w:val="34"/>
    <w:qFormat/>
    <w:pPr>
      <w:ind w:firstLineChars="200" w:firstLine="420"/>
    </w:pPr>
  </w:style>
  <w:style w:type="character" w:customStyle="1" w:styleId="font71">
    <w:name w:val="font71"/>
    <w:qFormat/>
    <w:rPr>
      <w:rFonts w:ascii="宋体" w:eastAsia="宋体" w:hAnsi="宋体" w:cs="宋体" w:hint="eastAsia"/>
      <w:color w:val="000000"/>
      <w:sz w:val="21"/>
      <w:szCs w:val="21"/>
      <w:u w:val="none"/>
    </w:rPr>
  </w:style>
  <w:style w:type="character" w:customStyle="1" w:styleId="font91">
    <w:name w:val="font91"/>
    <w:qFormat/>
    <w:rPr>
      <w:rFonts w:ascii="宋体" w:eastAsia="宋体" w:hAnsi="宋体" w:cs="宋体" w:hint="eastAsia"/>
      <w:b/>
      <w:bCs/>
      <w:color w:val="000000"/>
      <w:sz w:val="18"/>
      <w:szCs w:val="18"/>
      <w:u w:val="none"/>
    </w:rPr>
  </w:style>
  <w:style w:type="character" w:customStyle="1" w:styleId="font101">
    <w:name w:val="font101"/>
    <w:qFormat/>
    <w:rPr>
      <w:rFonts w:ascii="Calibri" w:hAnsi="Calibri" w:cs="Calibri" w:hint="default"/>
      <w:color w:val="000000"/>
      <w:sz w:val="21"/>
      <w:szCs w:val="21"/>
      <w:u w:val="none"/>
    </w:rPr>
  </w:style>
  <w:style w:type="character" w:customStyle="1" w:styleId="font151">
    <w:name w:val="font151"/>
    <w:qFormat/>
    <w:rPr>
      <w:rFonts w:ascii="新宋体" w:eastAsia="新宋体" w:hAnsi="新宋体" w:cs="新宋体"/>
      <w:color w:val="555555"/>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oleObject" Target="embeddings/oleObject4.bin"/><Relationship Id="rId20" Type="http://schemas.openxmlformats.org/officeDocument/2006/relationships/oleObject" Target="embeddings/oleObject7.bin"/><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oleObject" Target="embeddings/oleObject6.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8.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5923</Words>
  <Characters>1522</Characters>
  <Application>Microsoft Office Word</Application>
  <DocSecurity>0</DocSecurity>
  <Lines>12</Lines>
  <Paragraphs>14</Paragraphs>
  <ScaleCrop>false</ScaleCrop>
  <Company>Microsoft</Company>
  <LinksUpToDate>false</LinksUpToDate>
  <CharactersWithSpaces>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dc:creator>
  <cp:lastModifiedBy>ad</cp:lastModifiedBy>
  <cp:revision>3</cp:revision>
  <cp:lastPrinted>2024-12-25T23:21:00Z</cp:lastPrinted>
  <dcterms:created xsi:type="dcterms:W3CDTF">2024-08-13T23:45:00Z</dcterms:created>
  <dcterms:modified xsi:type="dcterms:W3CDTF">2024-12-25T09:49:00Z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A4C6CC633C9DC76BCAB26B676D456235</vt:lpwstr>
  </property>
</Properties>
</file>